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275" w:rsidRDefault="00FC3275">
      <w:pPr>
        <w:rPr>
          <w:ins w:id="0" w:author="Author"/>
          <w:rFonts w:ascii="Times New Roman" w:hAnsi="Times New Roman" w:cs="Times New Roman"/>
          <w:b/>
          <w:bCs/>
          <w:sz w:val="20"/>
          <w:szCs w:val="20"/>
        </w:rPr>
      </w:pPr>
      <w:ins w:id="1" w:author="Author">
        <w:r>
          <w:rPr>
            <w:rFonts w:ascii="Times New Roman" w:hAnsi="Times New Roman" w:cs="Times New Roman"/>
            <w:b/>
            <w:bCs/>
            <w:sz w:val="20"/>
            <w:szCs w:val="20"/>
          </w:rPr>
          <w:t>Annex II</w:t>
        </w:r>
      </w:ins>
    </w:p>
    <w:p w:rsidR="00F22EA6" w:rsidRPr="002000FE" w:rsidRDefault="0046560C">
      <w:pPr>
        <w:rPr>
          <w:rFonts w:ascii="Times New Roman" w:hAnsi="Times New Roman" w:cs="Times New Roman"/>
          <w:b/>
          <w:bCs/>
          <w:sz w:val="20"/>
          <w:szCs w:val="20"/>
        </w:rPr>
      </w:pPr>
      <w:r w:rsidRPr="0046560C">
        <w:rPr>
          <w:rFonts w:ascii="Times New Roman" w:hAnsi="Times New Roman" w:cs="Times New Roman"/>
          <w:b/>
          <w:bCs/>
          <w:sz w:val="20"/>
          <w:szCs w:val="20"/>
        </w:rPr>
        <w:t>S.01.0</w:t>
      </w:r>
      <w:r w:rsidR="0049052C">
        <w:rPr>
          <w:rFonts w:ascii="Times New Roman" w:hAnsi="Times New Roman" w:cs="Times New Roman"/>
          <w:b/>
          <w:bCs/>
          <w:sz w:val="20"/>
          <w:szCs w:val="20"/>
        </w:rPr>
        <w:t>3</w:t>
      </w:r>
      <w:r w:rsidR="000744C5">
        <w:rPr>
          <w:rFonts w:ascii="Times New Roman" w:hAnsi="Times New Roman" w:cs="Times New Roman"/>
          <w:b/>
          <w:bCs/>
          <w:sz w:val="20"/>
          <w:szCs w:val="20"/>
        </w:rPr>
        <w:t>.</w:t>
      </w:r>
      <w:r w:rsidRPr="0046560C">
        <w:rPr>
          <w:rFonts w:ascii="Times New Roman" w:hAnsi="Times New Roman" w:cs="Times New Roman"/>
          <w:b/>
          <w:bCs/>
          <w:sz w:val="20"/>
          <w:szCs w:val="20"/>
        </w:rPr>
        <w:t xml:space="preserve"> - </w:t>
      </w:r>
      <w:r w:rsidR="008368C5" w:rsidRPr="008368C5">
        <w:rPr>
          <w:rFonts w:ascii="Times New Roman" w:hAnsi="Times New Roman" w:cs="Times New Roman"/>
          <w:b/>
          <w:bCs/>
          <w:sz w:val="20"/>
          <w:szCs w:val="20"/>
        </w:rPr>
        <w:t>Basic Information - RFF and matching adjustment portfolios</w:t>
      </w:r>
    </w:p>
    <w:p w:rsidR="007674FF" w:rsidRPr="002000FE" w:rsidRDefault="007674FF" w:rsidP="007674FF">
      <w:pPr>
        <w:rPr>
          <w:rFonts w:ascii="Times New Roman" w:hAnsi="Times New Roman" w:cs="Times New Roman"/>
          <w:b/>
          <w:bCs/>
          <w:sz w:val="20"/>
          <w:szCs w:val="20"/>
        </w:rPr>
      </w:pPr>
      <w:r w:rsidRPr="002000FE">
        <w:rPr>
          <w:rFonts w:ascii="Times New Roman" w:hAnsi="Times New Roman" w:cs="Times New Roman"/>
          <w:b/>
          <w:bCs/>
          <w:sz w:val="20"/>
          <w:szCs w:val="20"/>
        </w:rPr>
        <w:t>General comments:</w:t>
      </w:r>
    </w:p>
    <w:p w:rsidR="007674FF" w:rsidRDefault="007674FF" w:rsidP="007674FF">
      <w:pPr>
        <w:jc w:val="both"/>
        <w:rPr>
          <w:rFonts w:ascii="Times New Roman" w:hAnsi="Times New Roman" w:cs="Times New Roman"/>
          <w:sz w:val="20"/>
          <w:szCs w:val="20"/>
        </w:rPr>
      </w:pPr>
      <w:r w:rsidRPr="002000FE">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733475" w:rsidRDefault="00445A8A"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opening and </w:t>
      </w:r>
      <w:r w:rsidR="00733475">
        <w:rPr>
          <w:rFonts w:ascii="Times New Roman" w:hAnsi="Times New Roman" w:cs="Times New Roman"/>
          <w:sz w:val="20"/>
          <w:szCs w:val="20"/>
          <w:lang w:val="en-US"/>
        </w:rPr>
        <w:t>annual subm</w:t>
      </w:r>
      <w:r w:rsidR="00CA6B2C">
        <w:rPr>
          <w:rFonts w:ascii="Times New Roman" w:hAnsi="Times New Roman" w:cs="Times New Roman"/>
          <w:sz w:val="20"/>
          <w:szCs w:val="20"/>
          <w:lang w:val="en-US"/>
        </w:rPr>
        <w:t xml:space="preserve">ission of information for individual </w:t>
      </w:r>
      <w:r w:rsidR="00D21CF0">
        <w:rPr>
          <w:rFonts w:ascii="Times New Roman" w:hAnsi="Times New Roman" w:cs="Times New Roman"/>
          <w:sz w:val="20"/>
          <w:szCs w:val="20"/>
          <w:lang w:val="en-US"/>
        </w:rPr>
        <w:t>entities</w:t>
      </w:r>
      <w:r w:rsidR="00733475">
        <w:rPr>
          <w:rFonts w:ascii="Times New Roman" w:hAnsi="Times New Roman" w:cs="Times New Roman"/>
          <w:sz w:val="20"/>
          <w:szCs w:val="20"/>
          <w:lang w:val="en-US"/>
        </w:rPr>
        <w:t>.</w:t>
      </w:r>
    </w:p>
    <w:p w:rsidR="000744C5" w:rsidRDefault="000744C5"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All ring-fenced funds and matching portfolios shall be identified regardless if they are material for the purposes of submission of information.</w:t>
      </w:r>
    </w:p>
    <w:p w:rsidR="00A35C3F" w:rsidRDefault="00A35C3F"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In the first table all ring-fenced funds and matching adjustments portfolios shall be reported. In case a ring-fenced fund has a matching portfolio </w:t>
      </w:r>
      <w:r w:rsidR="00C85747">
        <w:rPr>
          <w:rFonts w:ascii="Times New Roman" w:hAnsi="Times New Roman" w:cs="Times New Roman"/>
          <w:sz w:val="20"/>
          <w:szCs w:val="20"/>
          <w:lang w:val="en-US"/>
        </w:rPr>
        <w:t>not covering the full RFF three funds have to be identified, one for the RFF, other for the MAP inside the RFF and other for the remaining part of the fund (vice-versa for the situations where a MAP has a RFF).</w:t>
      </w:r>
    </w:p>
    <w:p w:rsidR="00C85747" w:rsidRDefault="00C85747"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In the second table the relations between the funds as explained in previous paragraph are explained. Only the funds with such relations shall be reported in the second table. </w:t>
      </w:r>
    </w:p>
    <w:tbl>
      <w:tblPr>
        <w:tblStyle w:val="TableGrid"/>
        <w:tblW w:w="0" w:type="auto"/>
        <w:tblLook w:val="04A0" w:firstRow="1" w:lastRow="0" w:firstColumn="1" w:lastColumn="0" w:noHBand="0" w:noVBand="1"/>
      </w:tblPr>
      <w:tblGrid>
        <w:gridCol w:w="1339"/>
        <w:gridCol w:w="2139"/>
        <w:gridCol w:w="5764"/>
        <w:tblGridChange w:id="2">
          <w:tblGrid>
            <w:gridCol w:w="1339"/>
            <w:gridCol w:w="2139"/>
            <w:gridCol w:w="5764"/>
          </w:tblGrid>
        </w:tblGridChange>
      </w:tblGrid>
      <w:tr w:rsidR="00F22EA6" w:rsidRPr="002000FE" w:rsidTr="004A6443">
        <w:trPr>
          <w:trHeight w:val="285"/>
        </w:trPr>
        <w:tc>
          <w:tcPr>
            <w:tcW w:w="1339" w:type="dxa"/>
            <w:noWrap/>
            <w:hideMark/>
          </w:tcPr>
          <w:p w:rsidR="00F22EA6" w:rsidRPr="00BA6646" w:rsidRDefault="00F22EA6" w:rsidP="00F22EA6">
            <w:pPr>
              <w:spacing w:after="200" w:line="276" w:lineRule="auto"/>
              <w:jc w:val="center"/>
              <w:rPr>
                <w:rFonts w:ascii="Times New Roman" w:hAnsi="Times New Roman" w:cs="Times New Roman"/>
                <w:sz w:val="20"/>
                <w:szCs w:val="20"/>
              </w:rPr>
            </w:pPr>
          </w:p>
        </w:tc>
        <w:tc>
          <w:tcPr>
            <w:tcW w:w="2139" w:type="dxa"/>
            <w:hideMark/>
          </w:tcPr>
          <w:p w:rsidR="00F22EA6" w:rsidRPr="00BA6646" w:rsidRDefault="0046560C" w:rsidP="00F22EA6">
            <w:pPr>
              <w:spacing w:after="200" w:line="276" w:lineRule="auto"/>
              <w:jc w:val="center"/>
              <w:rPr>
                <w:rFonts w:ascii="Times New Roman" w:hAnsi="Times New Roman" w:cs="Times New Roman"/>
                <w:b/>
                <w:bCs/>
                <w:sz w:val="20"/>
                <w:szCs w:val="20"/>
              </w:rPr>
            </w:pPr>
            <w:r w:rsidRPr="00BA6646">
              <w:rPr>
                <w:rFonts w:ascii="Times New Roman" w:hAnsi="Times New Roman" w:cs="Times New Roman"/>
                <w:b/>
                <w:bCs/>
                <w:sz w:val="20"/>
                <w:szCs w:val="20"/>
              </w:rPr>
              <w:t>ITEM</w:t>
            </w:r>
          </w:p>
        </w:tc>
        <w:tc>
          <w:tcPr>
            <w:tcW w:w="5764" w:type="dxa"/>
            <w:hideMark/>
          </w:tcPr>
          <w:p w:rsidR="00F22EA6" w:rsidRPr="002000FE" w:rsidRDefault="0046560C" w:rsidP="00F22EA6">
            <w:pPr>
              <w:spacing w:after="200" w:line="276" w:lineRule="auto"/>
              <w:jc w:val="center"/>
              <w:rPr>
                <w:rFonts w:ascii="Times New Roman" w:hAnsi="Times New Roman" w:cs="Times New Roman"/>
                <w:b/>
                <w:bCs/>
                <w:sz w:val="20"/>
                <w:szCs w:val="20"/>
              </w:rPr>
            </w:pPr>
            <w:r w:rsidRPr="0046560C">
              <w:rPr>
                <w:rFonts w:ascii="Times New Roman" w:hAnsi="Times New Roman" w:cs="Times New Roman"/>
                <w:b/>
                <w:bCs/>
                <w:sz w:val="20"/>
                <w:szCs w:val="20"/>
              </w:rPr>
              <w:t>INSTRUCTIONS</w:t>
            </w:r>
          </w:p>
        </w:tc>
      </w:tr>
      <w:tr w:rsidR="00A35C3F" w:rsidRPr="002000FE" w:rsidTr="00A35C3F">
        <w:trPr>
          <w:trHeight w:val="366"/>
        </w:trPr>
        <w:tc>
          <w:tcPr>
            <w:tcW w:w="9242" w:type="dxa"/>
            <w:gridSpan w:val="3"/>
          </w:tcPr>
          <w:p w:rsidR="00A35C3F" w:rsidRPr="00A35C3F" w:rsidRDefault="00A35C3F" w:rsidP="00AB19F3">
            <w:pPr>
              <w:rPr>
                <w:rFonts w:ascii="Times New Roman" w:hAnsi="Times New Roman" w:cs="Times New Roman"/>
                <w:b/>
                <w:sz w:val="20"/>
                <w:szCs w:val="20"/>
              </w:rPr>
            </w:pPr>
            <w:r w:rsidRPr="00A35C3F">
              <w:rPr>
                <w:rFonts w:ascii="Times New Roman" w:hAnsi="Times New Roman" w:cs="Times New Roman"/>
                <w:b/>
                <w:sz w:val="20"/>
                <w:szCs w:val="20"/>
              </w:rPr>
              <w:t>List of all RFF/MAP (overlaps allowed)</w:t>
            </w:r>
          </w:p>
        </w:tc>
      </w:tr>
      <w:tr w:rsidR="00A35C3F" w:rsidRPr="002000FE" w:rsidTr="00BD6177">
        <w:trPr>
          <w:trHeight w:val="1269"/>
        </w:trPr>
        <w:tc>
          <w:tcPr>
            <w:tcW w:w="1339" w:type="dxa"/>
            <w:hideMark/>
          </w:tcPr>
          <w:p w:rsidR="00A35C3F" w:rsidRPr="00BA6646" w:rsidRDefault="00A35C3F" w:rsidP="00AB19F3">
            <w:pPr>
              <w:rPr>
                <w:rFonts w:ascii="Times New Roman" w:hAnsi="Times New Roman" w:cs="Times New Roman"/>
                <w:sz w:val="20"/>
                <w:szCs w:val="20"/>
              </w:rPr>
            </w:pPr>
            <w:r>
              <w:rPr>
                <w:rFonts w:ascii="Times New Roman" w:hAnsi="Times New Roman" w:cs="Times New Roman"/>
                <w:sz w:val="20"/>
                <w:szCs w:val="20"/>
              </w:rPr>
              <w:t>C004</w:t>
            </w:r>
            <w:r w:rsidRPr="00BA6646">
              <w:rPr>
                <w:rFonts w:ascii="Times New Roman" w:hAnsi="Times New Roman" w:cs="Times New Roman"/>
                <w:sz w:val="20"/>
                <w:szCs w:val="20"/>
              </w:rPr>
              <w:t>0</w:t>
            </w:r>
          </w:p>
          <w:p w:rsidR="00A35C3F" w:rsidRPr="00BA6646" w:rsidRDefault="00A35C3F" w:rsidP="00AB19F3">
            <w:pPr>
              <w:rPr>
                <w:rFonts w:ascii="Times New Roman" w:hAnsi="Times New Roman" w:cs="Times New Roman"/>
                <w:sz w:val="20"/>
                <w:szCs w:val="20"/>
              </w:rPr>
            </w:pPr>
          </w:p>
        </w:tc>
        <w:tc>
          <w:tcPr>
            <w:tcW w:w="2139" w:type="dxa"/>
            <w:hideMark/>
          </w:tcPr>
          <w:p w:rsidR="00A35C3F" w:rsidRPr="00BA6646" w:rsidRDefault="00A35C3F" w:rsidP="00AB19F3">
            <w:pPr>
              <w:rPr>
                <w:rFonts w:ascii="Times New Roman" w:hAnsi="Times New Roman" w:cs="Times New Roman"/>
                <w:sz w:val="20"/>
                <w:szCs w:val="20"/>
              </w:rPr>
            </w:pPr>
            <w:r w:rsidRPr="000744C5">
              <w:rPr>
                <w:rFonts w:ascii="Times New Roman" w:hAnsi="Times New Roman" w:cs="Times New Roman"/>
                <w:sz w:val="20"/>
                <w:szCs w:val="20"/>
              </w:rPr>
              <w:t>Fund /Port</w:t>
            </w:r>
            <w:r>
              <w:rPr>
                <w:rFonts w:ascii="Times New Roman" w:hAnsi="Times New Roman" w:cs="Times New Roman"/>
                <w:sz w:val="20"/>
                <w:szCs w:val="20"/>
              </w:rPr>
              <w:t>f</w:t>
            </w:r>
            <w:r w:rsidRPr="000744C5">
              <w:rPr>
                <w:rFonts w:ascii="Times New Roman" w:hAnsi="Times New Roman" w:cs="Times New Roman"/>
                <w:sz w:val="20"/>
                <w:szCs w:val="20"/>
              </w:rPr>
              <w:t>olio Number</w:t>
            </w:r>
          </w:p>
        </w:tc>
        <w:tc>
          <w:tcPr>
            <w:tcW w:w="5764" w:type="dxa"/>
            <w:hideMark/>
          </w:tcPr>
          <w:p w:rsidR="00A35C3F" w:rsidRPr="00020ACA" w:rsidRDefault="00A35C3F" w:rsidP="00AB19F3">
            <w:pPr>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is attributed by the undertaking, corresponding to the unique number assigned to each 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Pr>
                <w:rFonts w:ascii="Times New Roman" w:hAnsi="Times New Roman" w:cs="Times New Roman"/>
                <w:sz w:val="20"/>
                <w:szCs w:val="20"/>
              </w:rPr>
              <w:t xml:space="preserve">fund and </w:t>
            </w:r>
            <w:r w:rsidRPr="002C1E25">
              <w:rPr>
                <w:rFonts w:ascii="Times New Roman" w:hAnsi="Times New Roman" w:cs="Times New Roman"/>
                <w:sz w:val="20"/>
                <w:szCs w:val="20"/>
              </w:rPr>
              <w:t xml:space="preserve">matching </w:t>
            </w:r>
            <w:r w:rsidR="008368C5">
              <w:rPr>
                <w:rFonts w:ascii="Times New Roman" w:hAnsi="Times New Roman" w:cs="Times New Roman"/>
                <w:sz w:val="20"/>
                <w:szCs w:val="20"/>
              </w:rPr>
              <w:t xml:space="preserve">adjustment </w:t>
            </w:r>
            <w:r w:rsidRPr="002C1E25">
              <w:rPr>
                <w:rFonts w:ascii="Times New Roman" w:hAnsi="Times New Roman" w:cs="Times New Roman"/>
                <w:sz w:val="20"/>
                <w:szCs w:val="20"/>
              </w:rPr>
              <w:t xml:space="preserve">portfolio. This number has to be consistent over time and </w:t>
            </w:r>
            <w:r w:rsidRPr="004B5345">
              <w:rPr>
                <w:rFonts w:ascii="Times New Roman" w:hAnsi="Times New Roman" w:cs="Times New Roman"/>
                <w:sz w:val="20"/>
                <w:szCs w:val="20"/>
              </w:rPr>
              <w:t xml:space="preserve">should be used to identify the </w:t>
            </w:r>
            <w:r w:rsidRPr="002C1E25">
              <w:rPr>
                <w:rFonts w:ascii="Times New Roman" w:hAnsi="Times New Roman" w:cs="Times New Roman"/>
                <w:sz w:val="20"/>
                <w:szCs w:val="20"/>
              </w:rPr>
              <w:t>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Pr>
                <w:rFonts w:ascii="Times New Roman" w:hAnsi="Times New Roman" w:cs="Times New Roman"/>
                <w:sz w:val="20"/>
                <w:szCs w:val="20"/>
              </w:rPr>
              <w:t xml:space="preserve">and the </w:t>
            </w:r>
            <w:r w:rsidRPr="004B5345">
              <w:rPr>
                <w:rFonts w:ascii="Times New Roman" w:hAnsi="Times New Roman" w:cs="Times New Roman"/>
                <w:sz w:val="20"/>
                <w:szCs w:val="20"/>
              </w:rPr>
              <w:t xml:space="preserve">matching portfolio number </w:t>
            </w:r>
            <w:r w:rsidRPr="002C1E25">
              <w:rPr>
                <w:rFonts w:ascii="Times New Roman" w:hAnsi="Times New Roman" w:cs="Times New Roman"/>
                <w:sz w:val="20"/>
                <w:szCs w:val="20"/>
              </w:rPr>
              <w:t>in other templates.</w:t>
            </w:r>
          </w:p>
        </w:tc>
      </w:tr>
      <w:tr w:rsidR="0049052C" w:rsidRPr="002000FE" w:rsidTr="00BD6177">
        <w:trPr>
          <w:trHeight w:val="972"/>
        </w:trPr>
        <w:tc>
          <w:tcPr>
            <w:tcW w:w="1339" w:type="dxa"/>
          </w:tcPr>
          <w:p w:rsidR="0049052C" w:rsidRPr="00BA6646" w:rsidRDefault="005671DA" w:rsidP="0049052C">
            <w:pPr>
              <w:rPr>
                <w:rFonts w:ascii="Times New Roman" w:hAnsi="Times New Roman" w:cs="Times New Roman"/>
                <w:sz w:val="20"/>
                <w:szCs w:val="20"/>
              </w:rPr>
            </w:pPr>
            <w:r>
              <w:rPr>
                <w:rFonts w:ascii="Times New Roman" w:hAnsi="Times New Roman" w:cs="Times New Roman"/>
                <w:sz w:val="20"/>
                <w:szCs w:val="20"/>
              </w:rPr>
              <w:t>C005</w:t>
            </w:r>
            <w:r w:rsidR="0049052C" w:rsidRPr="00BA6646">
              <w:rPr>
                <w:rFonts w:ascii="Times New Roman" w:hAnsi="Times New Roman" w:cs="Times New Roman"/>
                <w:sz w:val="20"/>
                <w:szCs w:val="20"/>
              </w:rPr>
              <w:t>0</w:t>
            </w:r>
          </w:p>
          <w:p w:rsidR="0049052C" w:rsidRPr="00BA6646" w:rsidRDefault="0049052C">
            <w:pPr>
              <w:rPr>
                <w:rFonts w:ascii="Times New Roman" w:hAnsi="Times New Roman" w:cs="Times New Roman"/>
                <w:sz w:val="20"/>
                <w:szCs w:val="20"/>
              </w:rPr>
            </w:pPr>
          </w:p>
        </w:tc>
        <w:tc>
          <w:tcPr>
            <w:tcW w:w="2139" w:type="dxa"/>
          </w:tcPr>
          <w:p w:rsidR="0049052C" w:rsidRPr="00BA6646" w:rsidRDefault="00BA6646">
            <w:pPr>
              <w:rPr>
                <w:rFonts w:ascii="Times New Roman" w:hAnsi="Times New Roman" w:cs="Times New Roman"/>
                <w:sz w:val="20"/>
                <w:szCs w:val="20"/>
              </w:rPr>
            </w:pPr>
            <w:r w:rsidRPr="00BA6646">
              <w:rPr>
                <w:rFonts w:ascii="Times New Roman" w:hAnsi="Times New Roman" w:cs="Times New Roman"/>
                <w:sz w:val="20"/>
                <w:szCs w:val="20"/>
              </w:rPr>
              <w:t xml:space="preserve">Name of ring-fenced fund/Matching </w:t>
            </w:r>
            <w:r w:rsidR="008368C5">
              <w:rPr>
                <w:rFonts w:ascii="Times New Roman" w:hAnsi="Times New Roman" w:cs="Times New Roman"/>
                <w:sz w:val="20"/>
                <w:szCs w:val="20"/>
              </w:rPr>
              <w:t xml:space="preserve">adjustment </w:t>
            </w:r>
            <w:r w:rsidRPr="00BA6646">
              <w:rPr>
                <w:rFonts w:ascii="Times New Roman" w:hAnsi="Times New Roman" w:cs="Times New Roman"/>
                <w:sz w:val="20"/>
                <w:szCs w:val="20"/>
              </w:rPr>
              <w:t>portfolio</w:t>
            </w:r>
          </w:p>
        </w:tc>
        <w:tc>
          <w:tcPr>
            <w:tcW w:w="5764" w:type="dxa"/>
          </w:tcPr>
          <w:p w:rsidR="006D4325" w:rsidRDefault="006D4325" w:rsidP="006D4325">
            <w:pPr>
              <w:rPr>
                <w:rFonts w:ascii="Times New Roman" w:hAnsi="Times New Roman" w:cs="Times New Roman"/>
                <w:sz w:val="20"/>
                <w:szCs w:val="20"/>
              </w:rPr>
            </w:pPr>
            <w:r>
              <w:rPr>
                <w:rFonts w:ascii="Times New Roman" w:hAnsi="Times New Roman" w:cs="Times New Roman"/>
                <w:sz w:val="20"/>
                <w:szCs w:val="20"/>
              </w:rPr>
              <w:t>I</w:t>
            </w:r>
            <w:r w:rsidRPr="004B5345">
              <w:rPr>
                <w:rFonts w:ascii="Times New Roman" w:hAnsi="Times New Roman" w:cs="Times New Roman"/>
                <w:sz w:val="20"/>
                <w:szCs w:val="20"/>
              </w:rPr>
              <w:t>ndicate the</w:t>
            </w:r>
            <w:r w:rsidRPr="002C1E25">
              <w:rPr>
                <w:rFonts w:ascii="Times New Roman" w:hAnsi="Times New Roman" w:cs="Times New Roman"/>
                <w:sz w:val="20"/>
                <w:szCs w:val="20"/>
              </w:rPr>
              <w:t xml:space="preserve"> </w:t>
            </w:r>
            <w:r>
              <w:rPr>
                <w:rFonts w:ascii="Times New Roman" w:hAnsi="Times New Roman" w:cs="Times New Roman"/>
                <w:sz w:val="20"/>
                <w:szCs w:val="20"/>
              </w:rPr>
              <w:t>name</w:t>
            </w:r>
            <w:r w:rsidRPr="002C1E25">
              <w:rPr>
                <w:rFonts w:ascii="Times New Roman" w:hAnsi="Times New Roman" w:cs="Times New Roman"/>
                <w:sz w:val="20"/>
                <w:szCs w:val="20"/>
              </w:rPr>
              <w:t xml:space="preserve"> </w:t>
            </w:r>
            <w:r>
              <w:rPr>
                <w:rFonts w:ascii="Times New Roman" w:hAnsi="Times New Roman" w:cs="Times New Roman"/>
                <w:sz w:val="20"/>
                <w:szCs w:val="20"/>
              </w:rPr>
              <w:t xml:space="preserve">of the </w:t>
            </w:r>
            <w:r w:rsidRPr="002C1E25">
              <w:rPr>
                <w:rFonts w:ascii="Times New Roman" w:hAnsi="Times New Roman" w:cs="Times New Roman"/>
                <w:sz w:val="20"/>
                <w:szCs w:val="20"/>
              </w:rPr>
              <w:t>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Pr>
                <w:rFonts w:ascii="Times New Roman" w:hAnsi="Times New Roman" w:cs="Times New Roman"/>
                <w:sz w:val="20"/>
                <w:szCs w:val="20"/>
              </w:rPr>
              <w:t xml:space="preserve">fund and </w:t>
            </w:r>
            <w:r w:rsidRPr="002C1E25">
              <w:rPr>
                <w:rFonts w:ascii="Times New Roman" w:hAnsi="Times New Roman" w:cs="Times New Roman"/>
                <w:sz w:val="20"/>
                <w:szCs w:val="20"/>
              </w:rPr>
              <w:t xml:space="preserve">matching </w:t>
            </w:r>
            <w:r w:rsidR="008368C5">
              <w:rPr>
                <w:rFonts w:ascii="Times New Roman" w:hAnsi="Times New Roman" w:cs="Times New Roman"/>
                <w:sz w:val="20"/>
                <w:szCs w:val="20"/>
              </w:rPr>
              <w:t xml:space="preserve">adjustment </w:t>
            </w:r>
            <w:r w:rsidRPr="002C1E25">
              <w:rPr>
                <w:rFonts w:ascii="Times New Roman" w:hAnsi="Times New Roman" w:cs="Times New Roman"/>
                <w:sz w:val="20"/>
                <w:szCs w:val="20"/>
              </w:rPr>
              <w:t>portfolio.</w:t>
            </w:r>
            <w:del w:id="3" w:author="Author">
              <w:r w:rsidRPr="002C1E25" w:rsidDel="003B0BBF">
                <w:rPr>
                  <w:rFonts w:ascii="Times New Roman" w:hAnsi="Times New Roman" w:cs="Times New Roman"/>
                  <w:sz w:val="20"/>
                  <w:szCs w:val="20"/>
                </w:rPr>
                <w:delText xml:space="preserve"> </w:delText>
              </w:r>
            </w:del>
          </w:p>
          <w:p w:rsidR="006D4325" w:rsidDel="003B0BBF" w:rsidRDefault="006D4325">
            <w:pPr>
              <w:rPr>
                <w:del w:id="4" w:author="Author"/>
                <w:rFonts w:ascii="Times New Roman" w:hAnsi="Times New Roman" w:cs="Times New Roman"/>
                <w:sz w:val="20"/>
                <w:szCs w:val="20"/>
              </w:rPr>
            </w:pPr>
            <w:r>
              <w:rPr>
                <w:rFonts w:ascii="Times New Roman" w:hAnsi="Times New Roman" w:cs="Times New Roman"/>
                <w:sz w:val="20"/>
                <w:szCs w:val="20"/>
              </w:rPr>
              <w:t xml:space="preserve">When possible (if linked to a commercial product) the commercial name should be used. </w:t>
            </w:r>
            <w:ins w:id="5" w:author="Author">
              <w:r w:rsidR="00F5435F">
                <w:rPr>
                  <w:rFonts w:ascii="Times New Roman" w:hAnsi="Times New Roman" w:cs="Times New Roman"/>
                  <w:sz w:val="20"/>
                  <w:szCs w:val="20"/>
                </w:rPr>
                <w:t xml:space="preserve">If not possible, e.g. if the fund is linked to several commercial products, a different </w:t>
              </w:r>
            </w:ins>
          </w:p>
          <w:p w:rsidR="00F5435F" w:rsidRDefault="006D4325" w:rsidP="00F5435F">
            <w:pPr>
              <w:rPr>
                <w:ins w:id="6" w:author="Author"/>
                <w:rFonts w:ascii="Times New Roman" w:hAnsi="Times New Roman" w:cs="Times New Roman"/>
                <w:sz w:val="20"/>
                <w:szCs w:val="20"/>
              </w:rPr>
            </w:pPr>
            <w:del w:id="7" w:author="Author">
              <w:r w:rsidDel="00F5435F">
                <w:rPr>
                  <w:rFonts w:ascii="Times New Roman" w:hAnsi="Times New Roman" w:cs="Times New Roman"/>
                  <w:sz w:val="20"/>
                  <w:szCs w:val="20"/>
                </w:rPr>
                <w:delText xml:space="preserve">The </w:delText>
              </w:r>
            </w:del>
            <w:proofErr w:type="gramStart"/>
            <w:r>
              <w:rPr>
                <w:rFonts w:ascii="Times New Roman" w:hAnsi="Times New Roman" w:cs="Times New Roman"/>
                <w:sz w:val="20"/>
                <w:szCs w:val="20"/>
              </w:rPr>
              <w:t>name</w:t>
            </w:r>
            <w:proofErr w:type="gramEnd"/>
            <w:r>
              <w:rPr>
                <w:rFonts w:ascii="Times New Roman" w:hAnsi="Times New Roman" w:cs="Times New Roman"/>
                <w:sz w:val="20"/>
                <w:szCs w:val="20"/>
              </w:rPr>
              <w:t xml:space="preserve"> shall be </w:t>
            </w:r>
            <w:ins w:id="8" w:author="Author">
              <w:r w:rsidR="00F5435F">
                <w:rPr>
                  <w:rFonts w:ascii="Times New Roman" w:hAnsi="Times New Roman" w:cs="Times New Roman"/>
                  <w:sz w:val="20"/>
                  <w:szCs w:val="20"/>
                </w:rPr>
                <w:t xml:space="preserve">used. </w:t>
              </w:r>
            </w:ins>
          </w:p>
          <w:p w:rsidR="0049052C" w:rsidRPr="006D4325" w:rsidRDefault="00F5435F" w:rsidP="00347738">
            <w:pPr>
              <w:rPr>
                <w:rFonts w:ascii="Times New Roman" w:hAnsi="Times New Roman" w:cs="Times New Roman"/>
                <w:sz w:val="20"/>
                <w:szCs w:val="20"/>
              </w:rPr>
            </w:pPr>
            <w:ins w:id="9" w:author="Author">
              <w:r>
                <w:rPr>
                  <w:rFonts w:ascii="Times New Roman" w:hAnsi="Times New Roman" w:cs="Times New Roman"/>
                  <w:sz w:val="20"/>
                  <w:szCs w:val="20"/>
                </w:rPr>
                <w:t>The name sh</w:t>
              </w:r>
              <w:r w:rsidR="00347738">
                <w:rPr>
                  <w:rFonts w:ascii="Times New Roman" w:hAnsi="Times New Roman" w:cs="Times New Roman"/>
                  <w:sz w:val="20"/>
                  <w:szCs w:val="20"/>
                </w:rPr>
                <w:t>all</w:t>
              </w:r>
              <w:r>
                <w:rPr>
                  <w:rFonts w:ascii="Times New Roman" w:hAnsi="Times New Roman" w:cs="Times New Roman"/>
                  <w:sz w:val="20"/>
                  <w:szCs w:val="20"/>
                </w:rPr>
                <w:t xml:space="preserve"> </w:t>
              </w:r>
              <w:r w:rsidR="00DB1649">
                <w:rPr>
                  <w:rFonts w:ascii="Times New Roman" w:hAnsi="Times New Roman" w:cs="Times New Roman"/>
                  <w:sz w:val="20"/>
                  <w:szCs w:val="20"/>
                </w:rPr>
                <w:t xml:space="preserve">be </w:t>
              </w:r>
            </w:ins>
            <w:r w:rsidR="006D4325">
              <w:rPr>
                <w:rFonts w:ascii="Times New Roman" w:hAnsi="Times New Roman" w:cs="Times New Roman"/>
                <w:sz w:val="20"/>
                <w:szCs w:val="20"/>
              </w:rPr>
              <w:t>unique and</w:t>
            </w:r>
            <w:r w:rsidR="006D4325" w:rsidRPr="002C1E25">
              <w:rPr>
                <w:rFonts w:ascii="Times New Roman" w:hAnsi="Times New Roman" w:cs="Times New Roman"/>
                <w:sz w:val="20"/>
                <w:szCs w:val="20"/>
              </w:rPr>
              <w:t xml:space="preserve"> be </w:t>
            </w:r>
            <w:r w:rsidR="006D4325">
              <w:rPr>
                <w:rFonts w:ascii="Times New Roman" w:hAnsi="Times New Roman" w:cs="Times New Roman"/>
                <w:sz w:val="20"/>
                <w:szCs w:val="20"/>
              </w:rPr>
              <w:t xml:space="preserve">kept </w:t>
            </w:r>
            <w:r w:rsidR="006D4325" w:rsidRPr="002C1E25">
              <w:rPr>
                <w:rFonts w:ascii="Times New Roman" w:hAnsi="Times New Roman" w:cs="Times New Roman"/>
                <w:sz w:val="20"/>
                <w:szCs w:val="20"/>
              </w:rPr>
              <w:t>consistent over time</w:t>
            </w:r>
            <w:r w:rsidR="006D4325">
              <w:rPr>
                <w:rFonts w:ascii="Times New Roman" w:hAnsi="Times New Roman" w:cs="Times New Roman"/>
                <w:sz w:val="20"/>
                <w:szCs w:val="20"/>
              </w:rPr>
              <w:t>.</w:t>
            </w:r>
          </w:p>
        </w:tc>
      </w:tr>
      <w:tr w:rsidR="0049052C" w:rsidRPr="002000FE" w:rsidTr="00BD6177">
        <w:trPr>
          <w:trHeight w:val="1100"/>
        </w:trPr>
        <w:tc>
          <w:tcPr>
            <w:tcW w:w="1339" w:type="dxa"/>
            <w:hideMark/>
          </w:tcPr>
          <w:p w:rsidR="0049052C" w:rsidRPr="00BA6646" w:rsidRDefault="0049052C" w:rsidP="0049052C">
            <w:pPr>
              <w:rPr>
                <w:rFonts w:ascii="Times New Roman" w:hAnsi="Times New Roman" w:cs="Times New Roman"/>
                <w:sz w:val="20"/>
                <w:szCs w:val="20"/>
              </w:rPr>
            </w:pPr>
            <w:r w:rsidRPr="00BA6646">
              <w:rPr>
                <w:rFonts w:ascii="Times New Roman" w:hAnsi="Times New Roman" w:cs="Times New Roman"/>
                <w:sz w:val="20"/>
                <w:szCs w:val="20"/>
              </w:rPr>
              <w:t>C0060</w:t>
            </w:r>
          </w:p>
          <w:p w:rsidR="0049052C" w:rsidRPr="00BA6646" w:rsidRDefault="0049052C">
            <w:pPr>
              <w:rPr>
                <w:rFonts w:ascii="Times New Roman" w:hAnsi="Times New Roman" w:cs="Times New Roman"/>
                <w:sz w:val="20"/>
                <w:szCs w:val="20"/>
              </w:rPr>
            </w:pPr>
          </w:p>
        </w:tc>
        <w:tc>
          <w:tcPr>
            <w:tcW w:w="2139" w:type="dxa"/>
            <w:hideMark/>
          </w:tcPr>
          <w:p w:rsidR="0049052C" w:rsidRPr="00BA6646" w:rsidRDefault="00093C24">
            <w:pPr>
              <w:rPr>
                <w:rFonts w:ascii="Times New Roman" w:hAnsi="Times New Roman" w:cs="Times New Roman"/>
                <w:sz w:val="20"/>
                <w:szCs w:val="20"/>
              </w:rPr>
            </w:pPr>
            <w:r w:rsidRPr="00093C24">
              <w:rPr>
                <w:rFonts w:ascii="Times New Roman" w:hAnsi="Times New Roman" w:cs="Times New Roman"/>
                <w:sz w:val="20"/>
                <w:szCs w:val="20"/>
              </w:rPr>
              <w:t xml:space="preserve">RFF/MAP/Remaining </w:t>
            </w:r>
            <w:ins w:id="10" w:author="Author">
              <w:r w:rsidR="00386D03">
                <w:rPr>
                  <w:rFonts w:ascii="Times New Roman" w:hAnsi="Times New Roman" w:cs="Times New Roman"/>
                  <w:sz w:val="20"/>
                  <w:szCs w:val="20"/>
                </w:rPr>
                <w:t xml:space="preserve">part </w:t>
              </w:r>
            </w:ins>
            <w:bookmarkStart w:id="11" w:name="_GoBack"/>
            <w:bookmarkEnd w:id="11"/>
            <w:r w:rsidRPr="00093C24">
              <w:rPr>
                <w:rFonts w:ascii="Times New Roman" w:hAnsi="Times New Roman" w:cs="Times New Roman"/>
                <w:sz w:val="20"/>
                <w:szCs w:val="20"/>
              </w:rPr>
              <w:t>of a fund</w:t>
            </w:r>
          </w:p>
        </w:tc>
        <w:tc>
          <w:tcPr>
            <w:tcW w:w="5764" w:type="dxa"/>
            <w:hideMark/>
          </w:tcPr>
          <w:p w:rsidR="006D4325" w:rsidRDefault="006D4325" w:rsidP="006D4325">
            <w:pPr>
              <w:rPr>
                <w:rFonts w:ascii="Times New Roman" w:hAnsi="Times New Roman" w:cs="Times New Roman"/>
                <w:sz w:val="20"/>
                <w:szCs w:val="20"/>
              </w:rPr>
            </w:pPr>
            <w:r w:rsidRPr="00534C37">
              <w:rPr>
                <w:rFonts w:ascii="Times New Roman" w:hAnsi="Times New Roman" w:cs="Times New Roman"/>
                <w:sz w:val="20"/>
                <w:szCs w:val="20"/>
              </w:rPr>
              <w:t xml:space="preserve">Indicate if it is a </w:t>
            </w:r>
            <w:r w:rsidRPr="002C1E25">
              <w:rPr>
                <w:rFonts w:ascii="Times New Roman" w:hAnsi="Times New Roman" w:cs="Times New Roman"/>
                <w:sz w:val="20"/>
                <w:szCs w:val="20"/>
              </w:rPr>
              <w:t>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sidR="00411F6D">
              <w:rPr>
                <w:rFonts w:ascii="Times New Roman" w:hAnsi="Times New Roman" w:cs="Times New Roman"/>
                <w:sz w:val="20"/>
                <w:szCs w:val="20"/>
              </w:rPr>
              <w:t>fund</w:t>
            </w:r>
            <w:r w:rsidRPr="004B5345">
              <w:rPr>
                <w:rFonts w:ascii="Times New Roman" w:hAnsi="Times New Roman" w:cs="Times New Roman"/>
                <w:sz w:val="20"/>
                <w:szCs w:val="20"/>
              </w:rPr>
              <w:t xml:space="preserve"> </w:t>
            </w:r>
            <w:r>
              <w:rPr>
                <w:rFonts w:ascii="Times New Roman" w:hAnsi="Times New Roman" w:cs="Times New Roman"/>
                <w:sz w:val="20"/>
                <w:szCs w:val="20"/>
              </w:rPr>
              <w:t xml:space="preserve">or a </w:t>
            </w:r>
            <w:r w:rsidRPr="004B5345">
              <w:rPr>
                <w:rFonts w:ascii="Times New Roman" w:hAnsi="Times New Roman" w:cs="Times New Roman"/>
                <w:sz w:val="20"/>
                <w:szCs w:val="20"/>
              </w:rPr>
              <w:t>matching portfolio</w:t>
            </w:r>
            <w:r>
              <w:rPr>
                <w:rFonts w:ascii="Times New Roman" w:hAnsi="Times New Roman" w:cs="Times New Roman"/>
                <w:sz w:val="20"/>
                <w:szCs w:val="20"/>
              </w:rPr>
              <w:t xml:space="preserve">. </w:t>
            </w:r>
            <w:r w:rsidR="00093C24">
              <w:rPr>
                <w:rFonts w:ascii="Times New Roman" w:hAnsi="Times New Roman" w:cs="Times New Roman"/>
                <w:sz w:val="20"/>
                <w:szCs w:val="20"/>
              </w:rPr>
              <w:t>In the cases where other funds are included within one fund this cell</w:t>
            </w:r>
            <w:r w:rsidR="00830FED">
              <w:rPr>
                <w:rFonts w:ascii="Times New Roman" w:hAnsi="Times New Roman" w:cs="Times New Roman"/>
                <w:sz w:val="20"/>
                <w:szCs w:val="20"/>
              </w:rPr>
              <w:t xml:space="preserve"> should identify the type of each fund or sub-fund.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1 – Ring</w:t>
            </w:r>
            <w:r w:rsidR="000744C5">
              <w:rPr>
                <w:rFonts w:ascii="Times New Roman" w:hAnsi="Times New Roman" w:cs="Times New Roman"/>
                <w:sz w:val="20"/>
                <w:szCs w:val="20"/>
              </w:rPr>
              <w:t>-</w:t>
            </w:r>
            <w:r>
              <w:rPr>
                <w:rFonts w:ascii="Times New Roman" w:hAnsi="Times New Roman" w:cs="Times New Roman"/>
                <w:sz w:val="20"/>
                <w:szCs w:val="20"/>
              </w:rPr>
              <w:t>fenced fund</w:t>
            </w:r>
          </w:p>
          <w:p w:rsidR="0049052C" w:rsidRDefault="006D4325" w:rsidP="006D4325">
            <w:pPr>
              <w:rPr>
                <w:rFonts w:ascii="Times New Roman" w:hAnsi="Times New Roman" w:cs="Times New Roman"/>
                <w:sz w:val="20"/>
                <w:szCs w:val="20"/>
              </w:rPr>
            </w:pPr>
            <w:r>
              <w:rPr>
                <w:rFonts w:ascii="Times New Roman" w:hAnsi="Times New Roman" w:cs="Times New Roman"/>
                <w:sz w:val="20"/>
                <w:szCs w:val="20"/>
              </w:rPr>
              <w:t>2 – Matching portfolio</w:t>
            </w:r>
          </w:p>
          <w:p w:rsidR="00830FED" w:rsidRPr="002000FE" w:rsidRDefault="00830FED" w:rsidP="00386D03">
            <w:pPr>
              <w:rPr>
                <w:rFonts w:ascii="Times New Roman" w:hAnsi="Times New Roman" w:cs="Times New Roman"/>
                <w:color w:val="FF0000"/>
                <w:sz w:val="20"/>
                <w:szCs w:val="20"/>
              </w:rPr>
            </w:pPr>
            <w:r>
              <w:rPr>
                <w:rFonts w:ascii="Times New Roman" w:hAnsi="Times New Roman" w:cs="Times New Roman"/>
                <w:sz w:val="20"/>
                <w:szCs w:val="20"/>
              </w:rPr>
              <w:t xml:space="preserve">3 – Remaining </w:t>
            </w:r>
            <w:del w:id="12" w:author="Author">
              <w:r w:rsidDel="00A9057D">
                <w:rPr>
                  <w:rFonts w:ascii="Times New Roman" w:hAnsi="Times New Roman" w:cs="Times New Roman"/>
                  <w:sz w:val="20"/>
                  <w:szCs w:val="20"/>
                </w:rPr>
                <w:delText>of a fund</w:delText>
              </w:r>
            </w:del>
            <w:ins w:id="13" w:author="Author">
              <w:r w:rsidR="00A9057D">
                <w:rPr>
                  <w:rFonts w:ascii="Times New Roman" w:hAnsi="Times New Roman" w:cs="Times New Roman"/>
                  <w:sz w:val="20"/>
                  <w:szCs w:val="20"/>
                </w:rPr>
                <w:t xml:space="preserve">part of </w:t>
              </w:r>
              <w:del w:id="14" w:author="Author">
                <w:r w:rsidR="00A9057D" w:rsidDel="00386D03">
                  <w:rPr>
                    <w:rFonts w:ascii="Times New Roman" w:hAnsi="Times New Roman" w:cs="Times New Roman"/>
                    <w:sz w:val="20"/>
                    <w:szCs w:val="20"/>
                  </w:rPr>
                  <w:delText>the business</w:delText>
                </w:r>
              </w:del>
              <w:r w:rsidR="00386D03">
                <w:rPr>
                  <w:rFonts w:ascii="Times New Roman" w:hAnsi="Times New Roman" w:cs="Times New Roman"/>
                  <w:sz w:val="20"/>
                  <w:szCs w:val="20"/>
                </w:rPr>
                <w:t>a fund</w:t>
              </w:r>
            </w:ins>
          </w:p>
        </w:tc>
      </w:tr>
      <w:tr w:rsidR="005671DA" w:rsidRPr="002000FE" w:rsidTr="000744C5">
        <w:trPr>
          <w:trHeight w:val="1329"/>
        </w:trPr>
        <w:tc>
          <w:tcPr>
            <w:tcW w:w="1339" w:type="dxa"/>
          </w:tcPr>
          <w:p w:rsidR="005671DA" w:rsidRPr="00BA6646" w:rsidRDefault="005671DA" w:rsidP="0049052C">
            <w:pPr>
              <w:rPr>
                <w:rFonts w:ascii="Times New Roman" w:hAnsi="Times New Roman" w:cs="Times New Roman"/>
                <w:sz w:val="20"/>
                <w:szCs w:val="20"/>
              </w:rPr>
            </w:pPr>
            <w:r>
              <w:rPr>
                <w:rFonts w:ascii="Times New Roman" w:hAnsi="Times New Roman" w:cs="Times New Roman"/>
                <w:sz w:val="20"/>
                <w:szCs w:val="20"/>
              </w:rPr>
              <w:t>C0070</w:t>
            </w:r>
          </w:p>
        </w:tc>
        <w:tc>
          <w:tcPr>
            <w:tcW w:w="2139" w:type="dxa"/>
          </w:tcPr>
          <w:p w:rsidR="005671DA" w:rsidRPr="00BA6646" w:rsidRDefault="005671DA">
            <w:pPr>
              <w:rPr>
                <w:rFonts w:ascii="Times New Roman" w:hAnsi="Times New Roman" w:cs="Times New Roman"/>
                <w:sz w:val="20"/>
                <w:szCs w:val="20"/>
              </w:rPr>
            </w:pPr>
            <w:r w:rsidRPr="005671DA">
              <w:rPr>
                <w:rFonts w:ascii="Times New Roman" w:hAnsi="Times New Roman" w:cs="Times New Roman"/>
                <w:sz w:val="20"/>
                <w:szCs w:val="20"/>
              </w:rPr>
              <w:t>RFF/MAP with sub RFF/MAP</w:t>
            </w:r>
          </w:p>
        </w:tc>
        <w:tc>
          <w:tcPr>
            <w:tcW w:w="5764" w:type="dxa"/>
          </w:tcPr>
          <w:p w:rsidR="005671DA" w:rsidRDefault="005671DA" w:rsidP="006D4325">
            <w:pPr>
              <w:rPr>
                <w:rFonts w:ascii="Times New Roman" w:hAnsi="Times New Roman" w:cs="Times New Roman"/>
                <w:sz w:val="20"/>
                <w:szCs w:val="20"/>
              </w:rPr>
            </w:pPr>
            <w:r>
              <w:rPr>
                <w:rFonts w:ascii="Times New Roman" w:hAnsi="Times New Roman" w:cs="Times New Roman"/>
                <w:sz w:val="20"/>
                <w:szCs w:val="20"/>
              </w:rPr>
              <w:t xml:space="preserve">Identify if the fund identified has other funds embedded.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1 – Fund with other funds embedded</w:t>
            </w:r>
          </w:p>
          <w:p w:rsidR="005671DA" w:rsidRDefault="005671DA" w:rsidP="006D4325">
            <w:pPr>
              <w:rPr>
                <w:rFonts w:ascii="Times New Roman" w:hAnsi="Times New Roman" w:cs="Times New Roman"/>
                <w:sz w:val="20"/>
                <w:szCs w:val="20"/>
              </w:rPr>
            </w:pPr>
            <w:r>
              <w:rPr>
                <w:rFonts w:ascii="Times New Roman" w:hAnsi="Times New Roman" w:cs="Times New Roman"/>
                <w:sz w:val="20"/>
                <w:szCs w:val="20"/>
              </w:rPr>
              <w:t>2 – Not a fund with other funds embedded</w:t>
            </w:r>
          </w:p>
          <w:p w:rsidR="005671DA" w:rsidRDefault="005671DA" w:rsidP="006D4325">
            <w:pPr>
              <w:rPr>
                <w:rFonts w:ascii="Times New Roman" w:hAnsi="Times New Roman" w:cs="Times New Roman"/>
                <w:sz w:val="20"/>
                <w:szCs w:val="20"/>
              </w:rPr>
            </w:pPr>
          </w:p>
          <w:p w:rsidR="005671DA" w:rsidRDefault="005671DA" w:rsidP="006D4325">
            <w:pPr>
              <w:rPr>
                <w:rFonts w:ascii="Times New Roman" w:hAnsi="Times New Roman" w:cs="Times New Roman"/>
                <w:sz w:val="20"/>
                <w:szCs w:val="20"/>
              </w:rPr>
            </w:pPr>
            <w:r>
              <w:rPr>
                <w:rFonts w:ascii="Times New Roman" w:hAnsi="Times New Roman" w:cs="Times New Roman"/>
                <w:sz w:val="20"/>
                <w:szCs w:val="20"/>
              </w:rPr>
              <w:t xml:space="preserve">Only the “mother” fund </w:t>
            </w:r>
            <w:r w:rsidR="009F483D">
              <w:rPr>
                <w:rFonts w:ascii="Times New Roman" w:hAnsi="Times New Roman" w:cs="Times New Roman"/>
                <w:sz w:val="20"/>
                <w:szCs w:val="20"/>
              </w:rPr>
              <w:t>shall</w:t>
            </w:r>
            <w:r>
              <w:rPr>
                <w:rFonts w:ascii="Times New Roman" w:hAnsi="Times New Roman" w:cs="Times New Roman"/>
                <w:sz w:val="20"/>
                <w:szCs w:val="20"/>
              </w:rPr>
              <w:t xml:space="preserve"> be identified with option 1.</w:t>
            </w:r>
          </w:p>
          <w:p w:rsidR="005671DA" w:rsidRPr="00534C37" w:rsidRDefault="005671DA" w:rsidP="006D4325">
            <w:pPr>
              <w:rPr>
                <w:rFonts w:ascii="Times New Roman" w:hAnsi="Times New Roman" w:cs="Times New Roman"/>
                <w:sz w:val="20"/>
                <w:szCs w:val="20"/>
              </w:rPr>
            </w:pPr>
          </w:p>
        </w:tc>
      </w:tr>
      <w:tr w:rsidR="0049052C" w:rsidRPr="002000FE" w:rsidTr="00B724FF">
        <w:tblPrEx>
          <w:tblW w:w="0" w:type="auto"/>
          <w:tblPrExChange w:id="15" w:author="Author">
            <w:tblPrEx>
              <w:tblW w:w="0" w:type="auto"/>
            </w:tblPrEx>
          </w:tblPrExChange>
        </w:tblPrEx>
        <w:trPr>
          <w:trHeight w:val="488"/>
          <w:trPrChange w:id="16" w:author="Author">
            <w:trPr>
              <w:trHeight w:val="1329"/>
            </w:trPr>
          </w:trPrChange>
        </w:trPr>
        <w:tc>
          <w:tcPr>
            <w:tcW w:w="1339" w:type="dxa"/>
            <w:hideMark/>
            <w:tcPrChange w:id="17" w:author="Author">
              <w:tcPr>
                <w:tcW w:w="1339" w:type="dxa"/>
                <w:hideMark/>
              </w:tcPr>
            </w:tcPrChange>
          </w:tcPr>
          <w:p w:rsidR="0049052C" w:rsidRPr="00BA6646" w:rsidRDefault="009F483D" w:rsidP="0049052C">
            <w:pPr>
              <w:rPr>
                <w:rFonts w:ascii="Times New Roman" w:hAnsi="Times New Roman" w:cs="Times New Roman"/>
                <w:sz w:val="20"/>
                <w:szCs w:val="20"/>
              </w:rPr>
            </w:pPr>
            <w:r>
              <w:rPr>
                <w:rFonts w:ascii="Times New Roman" w:hAnsi="Times New Roman" w:cs="Times New Roman"/>
                <w:sz w:val="20"/>
                <w:szCs w:val="20"/>
              </w:rPr>
              <w:t>C008</w:t>
            </w:r>
            <w:r w:rsidR="0049052C" w:rsidRPr="00BA6646">
              <w:rPr>
                <w:rFonts w:ascii="Times New Roman" w:hAnsi="Times New Roman" w:cs="Times New Roman"/>
                <w:sz w:val="20"/>
                <w:szCs w:val="20"/>
              </w:rPr>
              <w:t>0</w:t>
            </w:r>
          </w:p>
          <w:p w:rsidR="0049052C" w:rsidRPr="00BA6646" w:rsidRDefault="0049052C">
            <w:pPr>
              <w:rPr>
                <w:rFonts w:ascii="Times New Roman" w:hAnsi="Times New Roman" w:cs="Times New Roman"/>
                <w:sz w:val="20"/>
                <w:szCs w:val="20"/>
              </w:rPr>
            </w:pPr>
          </w:p>
        </w:tc>
        <w:tc>
          <w:tcPr>
            <w:tcW w:w="2139" w:type="dxa"/>
            <w:hideMark/>
            <w:tcPrChange w:id="18" w:author="Author">
              <w:tcPr>
                <w:tcW w:w="2139" w:type="dxa"/>
                <w:hideMark/>
              </w:tcPr>
            </w:tcPrChange>
          </w:tcPr>
          <w:p w:rsidR="0049052C" w:rsidRPr="00BA6646" w:rsidRDefault="00BA6646">
            <w:pPr>
              <w:rPr>
                <w:rFonts w:ascii="Times New Roman" w:hAnsi="Times New Roman" w:cs="Times New Roman"/>
                <w:sz w:val="20"/>
                <w:szCs w:val="20"/>
              </w:rPr>
            </w:pPr>
            <w:r w:rsidRPr="00BA6646">
              <w:rPr>
                <w:rFonts w:ascii="Times New Roman" w:hAnsi="Times New Roman" w:cs="Times New Roman"/>
                <w:sz w:val="20"/>
                <w:szCs w:val="20"/>
              </w:rPr>
              <w:t>Material</w:t>
            </w:r>
          </w:p>
        </w:tc>
        <w:tc>
          <w:tcPr>
            <w:tcW w:w="5764" w:type="dxa"/>
            <w:hideMark/>
            <w:tcPrChange w:id="19" w:author="Author">
              <w:tcPr>
                <w:tcW w:w="5764" w:type="dxa"/>
                <w:hideMark/>
              </w:tcPr>
            </w:tcPrChange>
          </w:tcPr>
          <w:p w:rsidR="006D4325" w:rsidRDefault="006D4325" w:rsidP="006D4325">
            <w:pPr>
              <w:rPr>
                <w:rFonts w:ascii="Times New Roman" w:hAnsi="Times New Roman" w:cs="Times New Roman"/>
                <w:sz w:val="20"/>
                <w:szCs w:val="20"/>
              </w:rPr>
            </w:pPr>
            <w:r w:rsidRPr="00534C37">
              <w:rPr>
                <w:rFonts w:ascii="Times New Roman" w:hAnsi="Times New Roman" w:cs="Times New Roman"/>
                <w:sz w:val="20"/>
                <w:szCs w:val="20"/>
              </w:rPr>
              <w:t xml:space="preserve">Indicate if </w:t>
            </w:r>
            <w:r>
              <w:rPr>
                <w:rFonts w:ascii="Times New Roman" w:hAnsi="Times New Roman" w:cs="Times New Roman"/>
                <w:sz w:val="20"/>
                <w:szCs w:val="20"/>
              </w:rPr>
              <w:t>the r</w:t>
            </w:r>
            <w:r w:rsidRPr="002C1E25">
              <w:rPr>
                <w:rFonts w:ascii="Times New Roman" w:hAnsi="Times New Roman" w:cs="Times New Roman"/>
                <w:sz w:val="20"/>
                <w:szCs w:val="20"/>
              </w:rPr>
              <w:t>ing</w:t>
            </w:r>
            <w:r w:rsidR="000744C5">
              <w:rPr>
                <w:rFonts w:ascii="Times New Roman" w:hAnsi="Times New Roman" w:cs="Times New Roman"/>
                <w:sz w:val="20"/>
                <w:szCs w:val="20"/>
              </w:rPr>
              <w:t>-</w:t>
            </w:r>
            <w:r w:rsidRPr="002C1E25">
              <w:rPr>
                <w:rFonts w:ascii="Times New Roman" w:hAnsi="Times New Roman" w:cs="Times New Roman"/>
                <w:sz w:val="20"/>
                <w:szCs w:val="20"/>
              </w:rPr>
              <w:t xml:space="preserve">fenced </w:t>
            </w:r>
            <w:r>
              <w:rPr>
                <w:rFonts w:ascii="Times New Roman" w:hAnsi="Times New Roman" w:cs="Times New Roman"/>
                <w:sz w:val="20"/>
                <w:szCs w:val="20"/>
              </w:rPr>
              <w:t>fund</w:t>
            </w:r>
            <w:r w:rsidRPr="004B5345">
              <w:rPr>
                <w:rFonts w:ascii="Times New Roman" w:hAnsi="Times New Roman" w:cs="Times New Roman"/>
                <w:sz w:val="20"/>
                <w:szCs w:val="20"/>
              </w:rPr>
              <w:t xml:space="preserve"> </w:t>
            </w:r>
            <w:r>
              <w:rPr>
                <w:rFonts w:ascii="Times New Roman" w:hAnsi="Times New Roman" w:cs="Times New Roman"/>
                <w:sz w:val="20"/>
                <w:szCs w:val="20"/>
              </w:rPr>
              <w:t xml:space="preserve">or a </w:t>
            </w:r>
            <w:r w:rsidRPr="004B5345">
              <w:rPr>
                <w:rFonts w:ascii="Times New Roman" w:hAnsi="Times New Roman" w:cs="Times New Roman"/>
                <w:sz w:val="20"/>
                <w:szCs w:val="20"/>
              </w:rPr>
              <w:t>matching portfolio</w:t>
            </w:r>
            <w:r>
              <w:rPr>
                <w:rFonts w:ascii="Times New Roman" w:hAnsi="Times New Roman" w:cs="Times New Roman"/>
                <w:sz w:val="20"/>
                <w:szCs w:val="20"/>
              </w:rPr>
              <w:t xml:space="preserve"> is material for the purposes of detailed submission of information.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1 – Material</w:t>
            </w:r>
          </w:p>
          <w:p w:rsidR="0049052C" w:rsidRDefault="006D4325" w:rsidP="006D4325">
            <w:pPr>
              <w:rPr>
                <w:rFonts w:ascii="Times New Roman" w:hAnsi="Times New Roman" w:cs="Times New Roman"/>
                <w:sz w:val="20"/>
                <w:szCs w:val="20"/>
              </w:rPr>
            </w:pPr>
            <w:r>
              <w:rPr>
                <w:rFonts w:ascii="Times New Roman" w:hAnsi="Times New Roman" w:cs="Times New Roman"/>
                <w:sz w:val="20"/>
                <w:szCs w:val="20"/>
              </w:rPr>
              <w:t>2 – Not material</w:t>
            </w:r>
          </w:p>
          <w:p w:rsidR="009F483D" w:rsidRDefault="009F483D" w:rsidP="006D4325">
            <w:pPr>
              <w:rPr>
                <w:rFonts w:ascii="Times New Roman" w:hAnsi="Times New Roman" w:cs="Times New Roman"/>
                <w:sz w:val="20"/>
                <w:szCs w:val="20"/>
              </w:rPr>
            </w:pPr>
          </w:p>
          <w:p w:rsidR="009F483D" w:rsidRDefault="00A9057D" w:rsidP="009F483D">
            <w:pPr>
              <w:rPr>
                <w:rFonts w:ascii="Times New Roman" w:hAnsi="Times New Roman" w:cs="Times New Roman"/>
                <w:sz w:val="20"/>
                <w:szCs w:val="20"/>
              </w:rPr>
            </w:pPr>
            <w:ins w:id="20" w:author="Author">
              <w:r>
                <w:rPr>
                  <w:rFonts w:ascii="Times New Roman" w:hAnsi="Times New Roman" w:cs="Times New Roman"/>
                  <w:sz w:val="20"/>
                  <w:szCs w:val="20"/>
                </w:rPr>
                <w:t xml:space="preserve">In case of fund with other funds embedded, </w:t>
              </w:r>
            </w:ins>
            <w:del w:id="21" w:author="Author">
              <w:r w:rsidR="009F483D" w:rsidDel="00A9057D">
                <w:rPr>
                  <w:rFonts w:ascii="Times New Roman" w:hAnsi="Times New Roman" w:cs="Times New Roman"/>
                  <w:sz w:val="20"/>
                  <w:szCs w:val="20"/>
                </w:rPr>
                <w:delText>T</w:delText>
              </w:r>
            </w:del>
            <w:ins w:id="22" w:author="Author">
              <w:r>
                <w:rPr>
                  <w:rFonts w:ascii="Times New Roman" w:hAnsi="Times New Roman" w:cs="Times New Roman"/>
                  <w:sz w:val="20"/>
                  <w:szCs w:val="20"/>
                </w:rPr>
                <w:t>t</w:t>
              </w:r>
            </w:ins>
            <w:r w:rsidR="009F483D">
              <w:rPr>
                <w:rFonts w:ascii="Times New Roman" w:hAnsi="Times New Roman" w:cs="Times New Roman"/>
                <w:sz w:val="20"/>
                <w:szCs w:val="20"/>
              </w:rPr>
              <w:t xml:space="preserve">his item is to be </w:t>
            </w:r>
            <w:r w:rsidR="009F483D">
              <w:rPr>
                <w:rFonts w:ascii="Times New Roman" w:hAnsi="Times New Roman" w:cs="Times New Roman"/>
                <w:sz w:val="20"/>
                <w:szCs w:val="20"/>
              </w:rPr>
              <w:lastRenderedPageBreak/>
              <w:t>reported only for the “mother” fund.</w:t>
            </w:r>
          </w:p>
          <w:p w:rsidR="009F483D" w:rsidRPr="002000FE" w:rsidRDefault="009F483D" w:rsidP="009F483D">
            <w:pPr>
              <w:rPr>
                <w:rFonts w:ascii="Times New Roman" w:hAnsi="Times New Roman" w:cs="Times New Roman"/>
                <w:color w:val="FF0000"/>
                <w:sz w:val="20"/>
                <w:szCs w:val="20"/>
              </w:rPr>
            </w:pPr>
          </w:p>
        </w:tc>
      </w:tr>
      <w:tr w:rsidR="000744C5" w:rsidRPr="000744C5" w:rsidTr="004A6443">
        <w:trPr>
          <w:trHeight w:val="675"/>
        </w:trPr>
        <w:tc>
          <w:tcPr>
            <w:tcW w:w="1339" w:type="dxa"/>
            <w:hideMark/>
          </w:tcPr>
          <w:p w:rsidR="0049052C" w:rsidRPr="000744C5" w:rsidRDefault="009F483D" w:rsidP="0049052C">
            <w:pPr>
              <w:rPr>
                <w:rFonts w:ascii="Times New Roman" w:hAnsi="Times New Roman" w:cs="Times New Roman"/>
                <w:sz w:val="20"/>
                <w:szCs w:val="20"/>
              </w:rPr>
            </w:pPr>
            <w:r>
              <w:rPr>
                <w:rFonts w:ascii="Times New Roman" w:hAnsi="Times New Roman" w:cs="Times New Roman"/>
                <w:sz w:val="20"/>
                <w:szCs w:val="20"/>
              </w:rPr>
              <w:lastRenderedPageBreak/>
              <w:t>C009</w:t>
            </w:r>
            <w:r w:rsidR="0049052C" w:rsidRPr="00B76A14">
              <w:rPr>
                <w:rFonts w:ascii="Times New Roman" w:hAnsi="Times New Roman" w:cs="Times New Roman"/>
                <w:sz w:val="20"/>
                <w:szCs w:val="20"/>
              </w:rPr>
              <w:t>0</w:t>
            </w:r>
          </w:p>
          <w:p w:rsidR="0049052C" w:rsidRPr="000744C5" w:rsidRDefault="0049052C">
            <w:pPr>
              <w:rPr>
                <w:rFonts w:ascii="Times New Roman" w:hAnsi="Times New Roman" w:cs="Times New Roman"/>
                <w:sz w:val="20"/>
                <w:szCs w:val="20"/>
              </w:rPr>
            </w:pPr>
          </w:p>
        </w:tc>
        <w:tc>
          <w:tcPr>
            <w:tcW w:w="2139" w:type="dxa"/>
            <w:hideMark/>
          </w:tcPr>
          <w:p w:rsidR="0049052C" w:rsidRPr="00B76A14" w:rsidRDefault="00BA6646">
            <w:pPr>
              <w:rPr>
                <w:rFonts w:ascii="Times New Roman" w:hAnsi="Times New Roman" w:cs="Times New Roman"/>
                <w:sz w:val="20"/>
                <w:szCs w:val="20"/>
              </w:rPr>
            </w:pPr>
            <w:r w:rsidRPr="000744C5">
              <w:rPr>
                <w:rFonts w:ascii="Times New Roman" w:hAnsi="Times New Roman" w:cs="Times New Roman"/>
                <w:sz w:val="20"/>
                <w:szCs w:val="20"/>
              </w:rPr>
              <w:t>Article 304</w:t>
            </w:r>
          </w:p>
        </w:tc>
        <w:tc>
          <w:tcPr>
            <w:tcW w:w="5764" w:type="dxa"/>
            <w:hideMark/>
          </w:tcPr>
          <w:p w:rsidR="009971AE" w:rsidRPr="00BD6177" w:rsidRDefault="009971AE">
            <w:pPr>
              <w:rPr>
                <w:rFonts w:ascii="Times New Roman" w:hAnsi="Times New Roman" w:cs="Times New Roman"/>
                <w:sz w:val="20"/>
                <w:szCs w:val="20"/>
              </w:rPr>
            </w:pPr>
            <w:r w:rsidRPr="00BD6177">
              <w:rPr>
                <w:rFonts w:ascii="Times New Roman" w:hAnsi="Times New Roman" w:cs="Times New Roman"/>
                <w:sz w:val="20"/>
                <w:szCs w:val="20"/>
              </w:rPr>
              <w:t>Indicate whether the RFF is under article 304 of Solvency II Directive. One of the following option should be used:</w:t>
            </w:r>
          </w:p>
          <w:p w:rsidR="00E32FD4" w:rsidRPr="00BD6177" w:rsidRDefault="00E32FD4">
            <w:pPr>
              <w:rPr>
                <w:rFonts w:ascii="Times New Roman" w:hAnsi="Times New Roman" w:cs="Times New Roman"/>
                <w:sz w:val="20"/>
                <w:szCs w:val="20"/>
              </w:rPr>
            </w:pPr>
            <w:r w:rsidRPr="00BD6177">
              <w:rPr>
                <w:rFonts w:ascii="Times New Roman" w:hAnsi="Times New Roman" w:cs="Times New Roman"/>
                <w:sz w:val="20"/>
                <w:szCs w:val="20"/>
              </w:rPr>
              <w:t>1 – RFF under article 304 – with the option for the equity risk sub</w:t>
            </w:r>
            <w:r w:rsidR="00A24F0F">
              <w:rPr>
                <w:rFonts w:ascii="Times New Roman" w:hAnsi="Times New Roman" w:cs="Times New Roman"/>
                <w:sz w:val="20"/>
                <w:szCs w:val="20"/>
              </w:rPr>
              <w:t>-</w:t>
            </w:r>
            <w:r w:rsidRPr="00BD6177">
              <w:rPr>
                <w:rFonts w:ascii="Times New Roman" w:hAnsi="Times New Roman" w:cs="Times New Roman"/>
                <w:sz w:val="20"/>
                <w:szCs w:val="20"/>
              </w:rPr>
              <w:t>module</w:t>
            </w:r>
          </w:p>
          <w:p w:rsidR="00E32FD4" w:rsidRPr="00BD6177" w:rsidRDefault="00E32FD4">
            <w:pPr>
              <w:rPr>
                <w:rFonts w:ascii="Times New Roman" w:hAnsi="Times New Roman" w:cs="Times New Roman"/>
                <w:sz w:val="20"/>
                <w:szCs w:val="20"/>
              </w:rPr>
            </w:pPr>
            <w:r w:rsidRPr="00BD6177">
              <w:rPr>
                <w:rFonts w:ascii="Times New Roman" w:hAnsi="Times New Roman" w:cs="Times New Roman"/>
                <w:sz w:val="20"/>
                <w:szCs w:val="20"/>
              </w:rPr>
              <w:t>2 – RFF under article 304 – without the option for the equity risk sub</w:t>
            </w:r>
            <w:r w:rsidR="00A24F0F">
              <w:rPr>
                <w:rFonts w:ascii="Times New Roman" w:hAnsi="Times New Roman" w:cs="Times New Roman"/>
                <w:sz w:val="20"/>
                <w:szCs w:val="20"/>
              </w:rPr>
              <w:t>-</w:t>
            </w:r>
            <w:r w:rsidRPr="00BD6177">
              <w:rPr>
                <w:rFonts w:ascii="Times New Roman" w:hAnsi="Times New Roman" w:cs="Times New Roman"/>
                <w:sz w:val="20"/>
                <w:szCs w:val="20"/>
              </w:rPr>
              <w:t>module</w:t>
            </w:r>
          </w:p>
          <w:p w:rsidR="00E32FD4" w:rsidRPr="00BD6177" w:rsidRDefault="00E32FD4">
            <w:pPr>
              <w:rPr>
                <w:rFonts w:ascii="Times New Roman" w:hAnsi="Times New Roman" w:cs="Times New Roman"/>
                <w:sz w:val="20"/>
                <w:szCs w:val="20"/>
              </w:rPr>
            </w:pPr>
            <w:r w:rsidRPr="00BD6177">
              <w:rPr>
                <w:rFonts w:ascii="Times New Roman" w:hAnsi="Times New Roman" w:cs="Times New Roman"/>
                <w:sz w:val="20"/>
                <w:szCs w:val="20"/>
              </w:rPr>
              <w:t>3 – RFF not under article 304</w:t>
            </w:r>
          </w:p>
        </w:tc>
      </w:tr>
      <w:tr w:rsidR="00617DEB" w:rsidRPr="000744C5" w:rsidTr="00617DEB">
        <w:trPr>
          <w:trHeight w:val="353"/>
        </w:trPr>
        <w:tc>
          <w:tcPr>
            <w:tcW w:w="9242" w:type="dxa"/>
            <w:gridSpan w:val="3"/>
          </w:tcPr>
          <w:p w:rsidR="00617DEB" w:rsidRPr="00617DEB" w:rsidRDefault="00617DEB">
            <w:pPr>
              <w:rPr>
                <w:rFonts w:ascii="Times New Roman" w:hAnsi="Times New Roman" w:cs="Times New Roman"/>
                <w:b/>
                <w:sz w:val="20"/>
                <w:szCs w:val="20"/>
              </w:rPr>
            </w:pPr>
            <w:r w:rsidRPr="00617DEB">
              <w:rPr>
                <w:rFonts w:ascii="Times New Roman" w:hAnsi="Times New Roman" w:cs="Times New Roman"/>
                <w:b/>
                <w:sz w:val="20"/>
                <w:szCs w:val="20"/>
              </w:rPr>
              <w:t>List of RFF/MAP with sub RFF/MAP</w:t>
            </w:r>
          </w:p>
        </w:tc>
      </w:tr>
      <w:tr w:rsidR="00617DEB" w:rsidRPr="000744C5" w:rsidTr="004A6443">
        <w:trPr>
          <w:trHeight w:val="675"/>
        </w:trPr>
        <w:tc>
          <w:tcPr>
            <w:tcW w:w="1339" w:type="dxa"/>
          </w:tcPr>
          <w:p w:rsidR="00617DEB" w:rsidRDefault="00617DEB" w:rsidP="0049052C">
            <w:pPr>
              <w:rPr>
                <w:rFonts w:ascii="Times New Roman" w:hAnsi="Times New Roman" w:cs="Times New Roman"/>
                <w:sz w:val="20"/>
                <w:szCs w:val="20"/>
              </w:rPr>
            </w:pPr>
            <w:r>
              <w:rPr>
                <w:rFonts w:ascii="Times New Roman" w:hAnsi="Times New Roman" w:cs="Times New Roman"/>
                <w:sz w:val="20"/>
                <w:szCs w:val="20"/>
              </w:rPr>
              <w:t>C0100</w:t>
            </w:r>
          </w:p>
        </w:tc>
        <w:tc>
          <w:tcPr>
            <w:tcW w:w="2139" w:type="dxa"/>
          </w:tcPr>
          <w:p w:rsidR="00617DEB" w:rsidRPr="000744C5" w:rsidRDefault="00617DEB" w:rsidP="00617DEB">
            <w:pPr>
              <w:rPr>
                <w:rFonts w:ascii="Times New Roman" w:hAnsi="Times New Roman" w:cs="Times New Roman"/>
                <w:sz w:val="20"/>
                <w:szCs w:val="20"/>
              </w:rPr>
            </w:pPr>
            <w:r>
              <w:rPr>
                <w:rFonts w:ascii="Times New Roman" w:hAnsi="Times New Roman" w:cs="Times New Roman"/>
                <w:sz w:val="20"/>
                <w:szCs w:val="20"/>
              </w:rPr>
              <w:t xml:space="preserve">Number </w:t>
            </w:r>
            <w:r w:rsidRPr="00617DEB">
              <w:rPr>
                <w:rFonts w:ascii="Times New Roman" w:hAnsi="Times New Roman" w:cs="Times New Roman"/>
                <w:sz w:val="20"/>
                <w:szCs w:val="20"/>
              </w:rPr>
              <w:t>of RFF/MAP with sub RFF/MAP</w:t>
            </w:r>
          </w:p>
        </w:tc>
        <w:tc>
          <w:tcPr>
            <w:tcW w:w="5764" w:type="dxa"/>
          </w:tcPr>
          <w:p w:rsidR="00617DEB" w:rsidRDefault="00617DEB">
            <w:pPr>
              <w:rPr>
                <w:rFonts w:ascii="Times New Roman" w:hAnsi="Times New Roman" w:cs="Times New Roman"/>
                <w:sz w:val="20"/>
                <w:szCs w:val="20"/>
              </w:rPr>
            </w:pPr>
            <w:r>
              <w:rPr>
                <w:rFonts w:ascii="Times New Roman" w:hAnsi="Times New Roman" w:cs="Times New Roman"/>
                <w:sz w:val="20"/>
                <w:szCs w:val="20"/>
              </w:rPr>
              <w:t>For the funds with other funds embedded (option 1 reported in item C0070) identify the n</w:t>
            </w:r>
            <w:r w:rsidRPr="002C1E25">
              <w:rPr>
                <w:rFonts w:ascii="Times New Roman" w:hAnsi="Times New Roman" w:cs="Times New Roman"/>
                <w:sz w:val="20"/>
                <w:szCs w:val="20"/>
              </w:rPr>
              <w:t xml:space="preserve">umber </w:t>
            </w:r>
            <w:r w:rsidR="002655E7">
              <w:rPr>
                <w:rFonts w:ascii="Times New Roman" w:hAnsi="Times New Roman" w:cs="Times New Roman"/>
                <w:sz w:val="20"/>
                <w:szCs w:val="20"/>
              </w:rPr>
              <w:t>as defined for item C00</w:t>
            </w:r>
            <w:del w:id="23" w:author="Author">
              <w:r w:rsidR="002655E7" w:rsidDel="00EA7B47">
                <w:rPr>
                  <w:rFonts w:ascii="Times New Roman" w:hAnsi="Times New Roman" w:cs="Times New Roman"/>
                  <w:sz w:val="20"/>
                  <w:szCs w:val="20"/>
                </w:rPr>
                <w:delText>1</w:delText>
              </w:r>
            </w:del>
            <w:ins w:id="24" w:author="Author">
              <w:r w:rsidR="00EA7B47">
                <w:rPr>
                  <w:rFonts w:ascii="Times New Roman" w:hAnsi="Times New Roman" w:cs="Times New Roman"/>
                  <w:sz w:val="20"/>
                  <w:szCs w:val="20"/>
                </w:rPr>
                <w:t>4</w:t>
              </w:r>
            </w:ins>
            <w:r w:rsidR="002655E7">
              <w:rPr>
                <w:rFonts w:ascii="Times New Roman" w:hAnsi="Times New Roman" w:cs="Times New Roman"/>
                <w:sz w:val="20"/>
                <w:szCs w:val="20"/>
              </w:rPr>
              <w:t xml:space="preserve">0. </w:t>
            </w:r>
          </w:p>
          <w:p w:rsidR="00617DEB" w:rsidRDefault="00617DEB">
            <w:pPr>
              <w:rPr>
                <w:rFonts w:ascii="Times New Roman" w:hAnsi="Times New Roman" w:cs="Times New Roman"/>
                <w:sz w:val="20"/>
                <w:szCs w:val="20"/>
              </w:rPr>
            </w:pPr>
          </w:p>
          <w:p w:rsidR="00617DEB" w:rsidRDefault="00617DEB">
            <w:pPr>
              <w:rPr>
                <w:rFonts w:ascii="Times New Roman" w:hAnsi="Times New Roman" w:cs="Times New Roman"/>
                <w:sz w:val="20"/>
                <w:szCs w:val="20"/>
              </w:rPr>
            </w:pPr>
            <w:r>
              <w:rPr>
                <w:rFonts w:ascii="Times New Roman" w:hAnsi="Times New Roman" w:cs="Times New Roman"/>
                <w:sz w:val="20"/>
                <w:szCs w:val="20"/>
              </w:rPr>
              <w:t xml:space="preserve">The fund shall be repeated for as many lines as needed to report the funds embedded. </w:t>
            </w:r>
          </w:p>
          <w:p w:rsidR="00617DEB" w:rsidRPr="000744C5" w:rsidRDefault="00617DEB">
            <w:pPr>
              <w:rPr>
                <w:rFonts w:ascii="Times New Roman" w:hAnsi="Times New Roman" w:cs="Times New Roman"/>
                <w:sz w:val="20"/>
                <w:szCs w:val="20"/>
              </w:rPr>
            </w:pPr>
          </w:p>
        </w:tc>
      </w:tr>
      <w:tr w:rsidR="00617DEB" w:rsidRPr="000744C5" w:rsidTr="004A6443">
        <w:trPr>
          <w:trHeight w:val="675"/>
        </w:trPr>
        <w:tc>
          <w:tcPr>
            <w:tcW w:w="1339" w:type="dxa"/>
          </w:tcPr>
          <w:p w:rsidR="00617DEB" w:rsidRDefault="00617DEB" w:rsidP="0049052C">
            <w:pPr>
              <w:rPr>
                <w:rFonts w:ascii="Times New Roman" w:hAnsi="Times New Roman" w:cs="Times New Roman"/>
                <w:sz w:val="20"/>
                <w:szCs w:val="20"/>
              </w:rPr>
            </w:pPr>
            <w:r>
              <w:rPr>
                <w:rFonts w:ascii="Times New Roman" w:hAnsi="Times New Roman" w:cs="Times New Roman"/>
                <w:sz w:val="20"/>
                <w:szCs w:val="20"/>
              </w:rPr>
              <w:t>C0110</w:t>
            </w:r>
          </w:p>
        </w:tc>
        <w:tc>
          <w:tcPr>
            <w:tcW w:w="2139" w:type="dxa"/>
          </w:tcPr>
          <w:p w:rsidR="00617DEB" w:rsidRPr="00617DEB" w:rsidRDefault="00617DEB">
            <w:pPr>
              <w:rPr>
                <w:rFonts w:ascii="Times New Roman" w:hAnsi="Times New Roman" w:cs="Times New Roman"/>
                <w:sz w:val="20"/>
                <w:szCs w:val="20"/>
              </w:rPr>
            </w:pPr>
            <w:r>
              <w:rPr>
                <w:rFonts w:ascii="Times New Roman" w:hAnsi="Times New Roman" w:cs="Times New Roman"/>
                <w:sz w:val="20"/>
                <w:szCs w:val="20"/>
              </w:rPr>
              <w:t>Number</w:t>
            </w:r>
            <w:r w:rsidRPr="00617DEB">
              <w:rPr>
                <w:rFonts w:ascii="Times New Roman" w:hAnsi="Times New Roman" w:cs="Times New Roman"/>
                <w:sz w:val="20"/>
                <w:szCs w:val="20"/>
              </w:rPr>
              <w:t xml:space="preserve"> of sub RFF/MAP</w:t>
            </w:r>
          </w:p>
        </w:tc>
        <w:tc>
          <w:tcPr>
            <w:tcW w:w="5764" w:type="dxa"/>
          </w:tcPr>
          <w:p w:rsidR="00617DEB" w:rsidRPr="000744C5" w:rsidRDefault="002655E7" w:rsidP="00EA7B47">
            <w:pPr>
              <w:rPr>
                <w:rFonts w:ascii="Times New Roman" w:hAnsi="Times New Roman" w:cs="Times New Roman"/>
                <w:sz w:val="20"/>
                <w:szCs w:val="20"/>
              </w:rPr>
            </w:pPr>
            <w:r>
              <w:rPr>
                <w:rFonts w:ascii="Times New Roman" w:hAnsi="Times New Roman" w:cs="Times New Roman"/>
                <w:sz w:val="20"/>
                <w:szCs w:val="20"/>
              </w:rPr>
              <w:t>Identify the n</w:t>
            </w:r>
            <w:r w:rsidRPr="002C1E25">
              <w:rPr>
                <w:rFonts w:ascii="Times New Roman" w:hAnsi="Times New Roman" w:cs="Times New Roman"/>
                <w:sz w:val="20"/>
                <w:szCs w:val="20"/>
              </w:rPr>
              <w:t xml:space="preserve">umber </w:t>
            </w:r>
            <w:r>
              <w:rPr>
                <w:rFonts w:ascii="Times New Roman" w:hAnsi="Times New Roman" w:cs="Times New Roman"/>
                <w:sz w:val="20"/>
                <w:szCs w:val="20"/>
              </w:rPr>
              <w:t>of the funds embedded in other funds as defined for item C00</w:t>
            </w:r>
            <w:del w:id="25" w:author="Author">
              <w:r w:rsidDel="00EA7B47">
                <w:rPr>
                  <w:rFonts w:ascii="Times New Roman" w:hAnsi="Times New Roman" w:cs="Times New Roman"/>
                  <w:sz w:val="20"/>
                  <w:szCs w:val="20"/>
                </w:rPr>
                <w:delText>1</w:delText>
              </w:r>
            </w:del>
            <w:ins w:id="26" w:author="Author">
              <w:r w:rsidR="00EA7B47">
                <w:rPr>
                  <w:rFonts w:ascii="Times New Roman" w:hAnsi="Times New Roman" w:cs="Times New Roman"/>
                  <w:sz w:val="20"/>
                  <w:szCs w:val="20"/>
                </w:rPr>
                <w:t>4</w:t>
              </w:r>
            </w:ins>
            <w:r>
              <w:rPr>
                <w:rFonts w:ascii="Times New Roman" w:hAnsi="Times New Roman" w:cs="Times New Roman"/>
                <w:sz w:val="20"/>
                <w:szCs w:val="20"/>
              </w:rPr>
              <w:t xml:space="preserve">0. </w:t>
            </w:r>
          </w:p>
        </w:tc>
      </w:tr>
      <w:tr w:rsidR="00617DEB" w:rsidRPr="000744C5" w:rsidTr="004A6443">
        <w:trPr>
          <w:trHeight w:val="675"/>
        </w:trPr>
        <w:tc>
          <w:tcPr>
            <w:tcW w:w="1339" w:type="dxa"/>
          </w:tcPr>
          <w:p w:rsidR="00617DEB" w:rsidRPr="00617DEB" w:rsidRDefault="00617DEB" w:rsidP="0049052C">
            <w:pPr>
              <w:rPr>
                <w:rFonts w:ascii="Times New Roman" w:hAnsi="Times New Roman" w:cs="Times New Roman"/>
                <w:b/>
                <w:sz w:val="20"/>
                <w:szCs w:val="20"/>
              </w:rPr>
            </w:pPr>
            <w:r>
              <w:rPr>
                <w:rFonts w:ascii="Times New Roman" w:hAnsi="Times New Roman" w:cs="Times New Roman"/>
                <w:sz w:val="20"/>
                <w:szCs w:val="20"/>
              </w:rPr>
              <w:t>C0120</w:t>
            </w:r>
          </w:p>
        </w:tc>
        <w:tc>
          <w:tcPr>
            <w:tcW w:w="2139" w:type="dxa"/>
          </w:tcPr>
          <w:p w:rsidR="00617DEB" w:rsidRPr="00617DEB" w:rsidRDefault="00617DEB" w:rsidP="00A9057D">
            <w:pPr>
              <w:rPr>
                <w:rFonts w:ascii="Times New Roman" w:hAnsi="Times New Roman" w:cs="Times New Roman"/>
                <w:sz w:val="20"/>
                <w:szCs w:val="20"/>
              </w:rPr>
            </w:pPr>
            <w:r w:rsidRPr="00617DEB">
              <w:rPr>
                <w:rFonts w:ascii="Times New Roman" w:hAnsi="Times New Roman" w:cs="Times New Roman"/>
                <w:sz w:val="20"/>
                <w:szCs w:val="20"/>
              </w:rPr>
              <w:t>Sub RFF/MAP</w:t>
            </w:r>
            <w:del w:id="27" w:author="Author">
              <w:r w:rsidRPr="00617DEB" w:rsidDel="00A9057D">
                <w:rPr>
                  <w:rFonts w:ascii="Times New Roman" w:hAnsi="Times New Roman" w:cs="Times New Roman"/>
                  <w:sz w:val="20"/>
                  <w:szCs w:val="20"/>
                </w:rPr>
                <w:delText>/Remaining of a fund</w:delText>
              </w:r>
            </w:del>
          </w:p>
        </w:tc>
        <w:tc>
          <w:tcPr>
            <w:tcW w:w="5764" w:type="dxa"/>
          </w:tcPr>
          <w:p w:rsidR="002655E7" w:rsidRDefault="002655E7" w:rsidP="002655E7">
            <w:pPr>
              <w:rPr>
                <w:rFonts w:ascii="Times New Roman" w:hAnsi="Times New Roman" w:cs="Times New Roman"/>
                <w:sz w:val="20"/>
                <w:szCs w:val="20"/>
              </w:rPr>
            </w:pPr>
            <w:r>
              <w:rPr>
                <w:rFonts w:ascii="Times New Roman" w:hAnsi="Times New Roman" w:cs="Times New Roman"/>
                <w:sz w:val="20"/>
                <w:szCs w:val="20"/>
              </w:rPr>
              <w:t xml:space="preserve">Identify if the nature of the fund embedded in other funds.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1 – Ring-fenced fund</w:t>
            </w:r>
          </w:p>
          <w:p w:rsidR="002655E7" w:rsidDel="00A9057D" w:rsidRDefault="002655E7">
            <w:pPr>
              <w:rPr>
                <w:del w:id="28" w:author="Author"/>
                <w:rFonts w:ascii="Times New Roman" w:hAnsi="Times New Roman" w:cs="Times New Roman"/>
                <w:sz w:val="20"/>
                <w:szCs w:val="20"/>
              </w:rPr>
            </w:pPr>
            <w:r>
              <w:rPr>
                <w:rFonts w:ascii="Times New Roman" w:hAnsi="Times New Roman" w:cs="Times New Roman"/>
                <w:sz w:val="20"/>
                <w:szCs w:val="20"/>
              </w:rPr>
              <w:t>2 – Matching portfolio</w:t>
            </w:r>
          </w:p>
          <w:p w:rsidR="00617DEB" w:rsidRPr="000744C5" w:rsidRDefault="002655E7" w:rsidP="00A9057D">
            <w:pPr>
              <w:rPr>
                <w:rFonts w:ascii="Times New Roman" w:hAnsi="Times New Roman" w:cs="Times New Roman"/>
                <w:sz w:val="20"/>
                <w:szCs w:val="20"/>
              </w:rPr>
            </w:pPr>
            <w:del w:id="29" w:author="Author">
              <w:r w:rsidDel="00A9057D">
                <w:rPr>
                  <w:rFonts w:ascii="Times New Roman" w:hAnsi="Times New Roman" w:cs="Times New Roman"/>
                  <w:sz w:val="20"/>
                  <w:szCs w:val="20"/>
                </w:rPr>
                <w:delText>3 – Remaining of a fund</w:delText>
              </w:r>
            </w:del>
          </w:p>
        </w:tc>
      </w:tr>
    </w:tbl>
    <w:p w:rsidR="00BB7862" w:rsidRDefault="00BB7862"/>
    <w:sectPr w:rsidR="00BB7862" w:rsidSect="007171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DD30047"/>
    <w:multiLevelType w:val="hybridMultilevel"/>
    <w:tmpl w:val="2CC6F44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22EA6"/>
    <w:rsid w:val="00020ACA"/>
    <w:rsid w:val="00027A86"/>
    <w:rsid w:val="00027D3B"/>
    <w:rsid w:val="00056C9A"/>
    <w:rsid w:val="00072A8B"/>
    <w:rsid w:val="000744C5"/>
    <w:rsid w:val="00093C24"/>
    <w:rsid w:val="000E217A"/>
    <w:rsid w:val="000F6591"/>
    <w:rsid w:val="0010651B"/>
    <w:rsid w:val="001A7774"/>
    <w:rsid w:val="001C17D1"/>
    <w:rsid w:val="001E62F6"/>
    <w:rsid w:val="002000FE"/>
    <w:rsid w:val="00202D53"/>
    <w:rsid w:val="00204A6C"/>
    <w:rsid w:val="00215B85"/>
    <w:rsid w:val="002655E7"/>
    <w:rsid w:val="00272C6E"/>
    <w:rsid w:val="00282B67"/>
    <w:rsid w:val="002B23B6"/>
    <w:rsid w:val="002D2AFE"/>
    <w:rsid w:val="002D4E7E"/>
    <w:rsid w:val="00347579"/>
    <w:rsid w:val="00347738"/>
    <w:rsid w:val="00386D03"/>
    <w:rsid w:val="003B0BBF"/>
    <w:rsid w:val="003D4C55"/>
    <w:rsid w:val="00411F6D"/>
    <w:rsid w:val="00445A8A"/>
    <w:rsid w:val="0046560C"/>
    <w:rsid w:val="00466C67"/>
    <w:rsid w:val="0049052C"/>
    <w:rsid w:val="004A6443"/>
    <w:rsid w:val="004B1646"/>
    <w:rsid w:val="004C7191"/>
    <w:rsid w:val="005046E5"/>
    <w:rsid w:val="00507C1A"/>
    <w:rsid w:val="0053627D"/>
    <w:rsid w:val="005671DA"/>
    <w:rsid w:val="00590D7E"/>
    <w:rsid w:val="005C6A39"/>
    <w:rsid w:val="005E4AE0"/>
    <w:rsid w:val="00611C93"/>
    <w:rsid w:val="00617DEB"/>
    <w:rsid w:val="00693142"/>
    <w:rsid w:val="006D4325"/>
    <w:rsid w:val="006E426D"/>
    <w:rsid w:val="007017C8"/>
    <w:rsid w:val="007061EB"/>
    <w:rsid w:val="00717115"/>
    <w:rsid w:val="00733475"/>
    <w:rsid w:val="007674FF"/>
    <w:rsid w:val="00786833"/>
    <w:rsid w:val="007C757E"/>
    <w:rsid w:val="007D24EE"/>
    <w:rsid w:val="00813805"/>
    <w:rsid w:val="00813F6F"/>
    <w:rsid w:val="00830FED"/>
    <w:rsid w:val="008368C5"/>
    <w:rsid w:val="00915255"/>
    <w:rsid w:val="009350D6"/>
    <w:rsid w:val="00983B66"/>
    <w:rsid w:val="009971AE"/>
    <w:rsid w:val="009F483D"/>
    <w:rsid w:val="00A070F1"/>
    <w:rsid w:val="00A16F09"/>
    <w:rsid w:val="00A24F0F"/>
    <w:rsid w:val="00A27989"/>
    <w:rsid w:val="00A35C3F"/>
    <w:rsid w:val="00A87D80"/>
    <w:rsid w:val="00A9057D"/>
    <w:rsid w:val="00AD52A0"/>
    <w:rsid w:val="00B34621"/>
    <w:rsid w:val="00B724FF"/>
    <w:rsid w:val="00B76A14"/>
    <w:rsid w:val="00BA6646"/>
    <w:rsid w:val="00BB7862"/>
    <w:rsid w:val="00BC7653"/>
    <w:rsid w:val="00BD6177"/>
    <w:rsid w:val="00C3147D"/>
    <w:rsid w:val="00C55157"/>
    <w:rsid w:val="00C85747"/>
    <w:rsid w:val="00CA6B2C"/>
    <w:rsid w:val="00CC74C7"/>
    <w:rsid w:val="00D21CF0"/>
    <w:rsid w:val="00D84C12"/>
    <w:rsid w:val="00DA3966"/>
    <w:rsid w:val="00DB1649"/>
    <w:rsid w:val="00DB414B"/>
    <w:rsid w:val="00E11379"/>
    <w:rsid w:val="00E32FD4"/>
    <w:rsid w:val="00E61DC2"/>
    <w:rsid w:val="00E70932"/>
    <w:rsid w:val="00E93E24"/>
    <w:rsid w:val="00EA7B47"/>
    <w:rsid w:val="00EC031F"/>
    <w:rsid w:val="00F22EA6"/>
    <w:rsid w:val="00F5435F"/>
    <w:rsid w:val="00F67D71"/>
    <w:rsid w:val="00F800F9"/>
    <w:rsid w:val="00F80924"/>
    <w:rsid w:val="00F843DD"/>
    <w:rsid w:val="00F9654C"/>
    <w:rsid w:val="00FB13C4"/>
    <w:rsid w:val="00FC3275"/>
    <w:rsid w:val="00FE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E4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AE0"/>
    <w:rPr>
      <w:rFonts w:ascii="Tahoma" w:hAnsi="Tahoma" w:cs="Tahoma"/>
      <w:sz w:val="16"/>
      <w:szCs w:val="16"/>
    </w:rPr>
  </w:style>
  <w:style w:type="character" w:styleId="CommentReference">
    <w:name w:val="annotation reference"/>
    <w:basedOn w:val="DefaultParagraphFont"/>
    <w:uiPriority w:val="99"/>
    <w:semiHidden/>
    <w:unhideWhenUsed/>
    <w:rsid w:val="005E4AE0"/>
    <w:rPr>
      <w:sz w:val="16"/>
      <w:szCs w:val="16"/>
    </w:rPr>
  </w:style>
  <w:style w:type="paragraph" w:styleId="CommentText">
    <w:name w:val="annotation text"/>
    <w:basedOn w:val="Normal"/>
    <w:link w:val="CommentTextChar"/>
    <w:uiPriority w:val="99"/>
    <w:semiHidden/>
    <w:unhideWhenUsed/>
    <w:rsid w:val="005E4AE0"/>
    <w:pPr>
      <w:spacing w:line="240" w:lineRule="auto"/>
    </w:pPr>
    <w:rPr>
      <w:sz w:val="20"/>
      <w:szCs w:val="20"/>
    </w:rPr>
  </w:style>
  <w:style w:type="character" w:customStyle="1" w:styleId="CommentTextChar">
    <w:name w:val="Comment Text Char"/>
    <w:basedOn w:val="DefaultParagraphFont"/>
    <w:link w:val="CommentText"/>
    <w:uiPriority w:val="99"/>
    <w:semiHidden/>
    <w:rsid w:val="005E4AE0"/>
    <w:rPr>
      <w:sz w:val="20"/>
      <w:szCs w:val="20"/>
    </w:rPr>
  </w:style>
  <w:style w:type="paragraph" w:styleId="CommentSubject">
    <w:name w:val="annotation subject"/>
    <w:basedOn w:val="CommentText"/>
    <w:next w:val="CommentText"/>
    <w:link w:val="CommentSubjectChar"/>
    <w:uiPriority w:val="99"/>
    <w:semiHidden/>
    <w:unhideWhenUsed/>
    <w:rsid w:val="005E4AE0"/>
    <w:rPr>
      <w:b/>
      <w:bCs/>
    </w:rPr>
  </w:style>
  <w:style w:type="character" w:customStyle="1" w:styleId="CommentSubjectChar">
    <w:name w:val="Comment Subject Char"/>
    <w:basedOn w:val="CommentTextChar"/>
    <w:link w:val="CommentSubject"/>
    <w:uiPriority w:val="99"/>
    <w:semiHidden/>
    <w:rsid w:val="005E4AE0"/>
    <w:rPr>
      <w:b/>
      <w:bCs/>
      <w:sz w:val="20"/>
      <w:szCs w:val="20"/>
    </w:rPr>
  </w:style>
  <w:style w:type="paragraph" w:styleId="ListParagraph">
    <w:name w:val="List Paragraph"/>
    <w:basedOn w:val="Normal"/>
    <w:uiPriority w:val="34"/>
    <w:qFormat/>
    <w:rsid w:val="002B23B6"/>
    <w:pPr>
      <w:ind w:left="720"/>
      <w:contextualSpacing/>
    </w:pPr>
  </w:style>
  <w:style w:type="paragraph" w:styleId="Revision">
    <w:name w:val="Revision"/>
    <w:hidden/>
    <w:uiPriority w:val="99"/>
    <w:semiHidden/>
    <w:rsid w:val="002D4E7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E4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AE0"/>
    <w:rPr>
      <w:rFonts w:ascii="Tahoma" w:hAnsi="Tahoma" w:cs="Tahoma"/>
      <w:sz w:val="16"/>
      <w:szCs w:val="16"/>
    </w:rPr>
  </w:style>
  <w:style w:type="character" w:styleId="CommentReference">
    <w:name w:val="annotation reference"/>
    <w:basedOn w:val="DefaultParagraphFont"/>
    <w:uiPriority w:val="99"/>
    <w:semiHidden/>
    <w:unhideWhenUsed/>
    <w:rsid w:val="005E4AE0"/>
    <w:rPr>
      <w:sz w:val="16"/>
      <w:szCs w:val="16"/>
    </w:rPr>
  </w:style>
  <w:style w:type="paragraph" w:styleId="CommentText">
    <w:name w:val="annotation text"/>
    <w:basedOn w:val="Normal"/>
    <w:link w:val="CommentTextChar"/>
    <w:uiPriority w:val="99"/>
    <w:semiHidden/>
    <w:unhideWhenUsed/>
    <w:rsid w:val="005E4AE0"/>
    <w:pPr>
      <w:spacing w:line="240" w:lineRule="auto"/>
    </w:pPr>
    <w:rPr>
      <w:sz w:val="20"/>
      <w:szCs w:val="20"/>
    </w:rPr>
  </w:style>
  <w:style w:type="character" w:customStyle="1" w:styleId="CommentTextChar">
    <w:name w:val="Comment Text Char"/>
    <w:basedOn w:val="DefaultParagraphFont"/>
    <w:link w:val="CommentText"/>
    <w:uiPriority w:val="99"/>
    <w:semiHidden/>
    <w:rsid w:val="005E4AE0"/>
    <w:rPr>
      <w:sz w:val="20"/>
      <w:szCs w:val="20"/>
    </w:rPr>
  </w:style>
  <w:style w:type="paragraph" w:styleId="CommentSubject">
    <w:name w:val="annotation subject"/>
    <w:basedOn w:val="CommentText"/>
    <w:next w:val="CommentText"/>
    <w:link w:val="CommentSubjectChar"/>
    <w:uiPriority w:val="99"/>
    <w:semiHidden/>
    <w:unhideWhenUsed/>
    <w:rsid w:val="005E4AE0"/>
    <w:rPr>
      <w:b/>
      <w:bCs/>
    </w:rPr>
  </w:style>
  <w:style w:type="character" w:customStyle="1" w:styleId="CommentSubjectChar">
    <w:name w:val="Comment Subject Char"/>
    <w:basedOn w:val="CommentTextChar"/>
    <w:link w:val="CommentSubject"/>
    <w:uiPriority w:val="99"/>
    <w:semiHidden/>
    <w:rsid w:val="005E4AE0"/>
    <w:rPr>
      <w:b/>
      <w:bCs/>
      <w:sz w:val="20"/>
      <w:szCs w:val="20"/>
    </w:rPr>
  </w:style>
  <w:style w:type="paragraph" w:styleId="ListParagraph">
    <w:name w:val="List Paragraph"/>
    <w:basedOn w:val="Normal"/>
    <w:uiPriority w:val="34"/>
    <w:qFormat/>
    <w:rsid w:val="002B23B6"/>
    <w:pPr>
      <w:ind w:left="720"/>
      <w:contextualSpacing/>
    </w:pPr>
  </w:style>
  <w:style w:type="paragraph" w:styleId="Revision">
    <w:name w:val="Revision"/>
    <w:hidden/>
    <w:uiPriority w:val="99"/>
    <w:semiHidden/>
    <w:rsid w:val="002D4E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69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3301</Characters>
  <Application>Microsoft Office Word</Application>
  <DocSecurity>0</DocSecurity>
  <Lines>27</Lines>
  <Paragraphs>7</Paragraphs>
  <ScaleCrop>false</ScaleCrop>
  <Company/>
  <LinksUpToDate>false</LinksUpToDate>
  <CharactersWithSpaces>3873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2015-07-02T21:35:00Z</dcterms:created>
  <dcterms:modified xsi:type="dcterms:W3CDTF">2015-07-16T15:13:00Z</dcterms:modified>
</cp:coreProperties>
</file>